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0E91E" w14:textId="77777777" w:rsidR="00E26FEE" w:rsidRPr="00785D0D" w:rsidRDefault="00E26FEE" w:rsidP="00E26FEE">
      <w:pPr>
        <w:widowControl w:val="0"/>
        <w:spacing w:after="160" w:line="360" w:lineRule="auto"/>
        <w:ind w:firstLine="567"/>
        <w:contextualSpacing/>
        <w:jc w:val="right"/>
        <w:rPr>
          <w:rFonts w:ascii="GHEA Grapalat" w:hAnsi="GHEA Grapalat" w:cs="Sylfaen"/>
          <w:i/>
          <w:lang w:val="hy-AM"/>
        </w:rPr>
      </w:pPr>
      <w:r w:rsidRPr="00E26FEE">
        <w:rPr>
          <w:rFonts w:ascii="GHEA Grapalat" w:hAnsi="GHEA Grapalat"/>
          <w:i/>
        </w:rPr>
        <w:t>Приложение №</w:t>
      </w:r>
      <w:r w:rsidR="00785D0D">
        <w:rPr>
          <w:rFonts w:ascii="GHEA Grapalat" w:hAnsi="GHEA Grapalat"/>
          <w:i/>
          <w:lang w:val="hy-AM"/>
        </w:rPr>
        <w:t>4</w:t>
      </w:r>
    </w:p>
    <w:p w14:paraId="1CEBD3C8" w14:textId="77777777"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D94AC0" w:rsidRPr="00A052C7">
        <w:rPr>
          <w:rFonts w:ascii="GHEA Grapalat" w:hAnsi="GHEA Grapalat"/>
          <w:i/>
        </w:rPr>
        <w:t>1</w:t>
      </w:r>
      <w:r w:rsidR="00C27F26">
        <w:rPr>
          <w:rFonts w:ascii="GHEA Grapalat" w:hAnsi="GHEA Grapalat"/>
          <w:i/>
        </w:rPr>
        <w:t>9</w:t>
      </w:r>
      <w:r w:rsidR="005664F1" w:rsidRPr="00A052C7">
        <w:rPr>
          <w:rFonts w:ascii="GHEA Grapalat" w:hAnsi="GHEA Grapalat"/>
          <w:i/>
        </w:rPr>
        <w:t xml:space="preserve">-ого </w:t>
      </w:r>
      <w:r w:rsidR="00C27F26">
        <w:rPr>
          <w:rFonts w:ascii="GHEA Grapalat" w:hAnsi="GHEA Grapalat"/>
          <w:i/>
        </w:rPr>
        <w:t>февраля</w:t>
      </w:r>
      <w:r w:rsidR="005664F1" w:rsidRPr="00A052C7">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58169B">
        <w:rPr>
          <w:rFonts w:ascii="GHEA Grapalat" w:hAnsi="GHEA Grapalat"/>
          <w:i/>
        </w:rPr>
        <w:t>23</w:t>
      </w:r>
      <w:r w:rsidR="00730B41" w:rsidRPr="00A052C7">
        <w:rPr>
          <w:rFonts w:ascii="GHEA Grapalat" w:hAnsi="GHEA Grapalat"/>
          <w:i/>
          <w:lang w:val="hy-AM"/>
        </w:rPr>
        <w:t>-</w:t>
      </w:r>
      <w:r w:rsidR="00F432DC" w:rsidRPr="00A052C7">
        <w:rPr>
          <w:rFonts w:ascii="GHEA Grapalat" w:hAnsi="GHEA Grapalat"/>
          <w:i/>
        </w:rPr>
        <w:t>A</w:t>
      </w:r>
    </w:p>
    <w:p w14:paraId="1E2855C2" w14:textId="77777777" w:rsidR="00E26FEE" w:rsidRPr="00E26FEE" w:rsidRDefault="00E26FEE" w:rsidP="00E26FEE">
      <w:pPr>
        <w:widowControl w:val="0"/>
        <w:spacing w:after="160" w:line="360" w:lineRule="auto"/>
        <w:ind w:firstLine="567"/>
        <w:jc w:val="right"/>
        <w:rPr>
          <w:rFonts w:ascii="GHEA Grapalat" w:hAnsi="GHEA Grapalat" w:cs="Sylfaen"/>
          <w:i/>
        </w:rPr>
      </w:pPr>
    </w:p>
    <w:p w14:paraId="0C6EAC80" w14:textId="77777777"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14:paraId="0CDC66BF"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7E5E625C" w14:textId="0C32B608" w:rsidR="00642EFE" w:rsidRPr="00BA7128" w:rsidRDefault="007D37C6"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14:paraId="05F04D60"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6ED5095B" w14:textId="14EC77E2"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DF1165">
        <w:rPr>
          <w:rFonts w:ascii="GHEA Grapalat" w:hAnsi="GHEA Grapalat"/>
          <w:i w:val="0"/>
          <w:sz w:val="24"/>
          <w:szCs w:val="24"/>
          <w:lang w:val="hy-AM"/>
        </w:rPr>
        <w:t>21</w:t>
      </w:r>
      <w:r w:rsidRPr="009044F1">
        <w:rPr>
          <w:rFonts w:ascii="GHEA Grapalat" w:hAnsi="GHEA Grapalat"/>
          <w:i w:val="0"/>
          <w:sz w:val="24"/>
          <w:szCs w:val="24"/>
        </w:rPr>
        <w:t>" "</w:t>
      </w:r>
      <w:r w:rsidR="00A15CA6">
        <w:rPr>
          <w:rFonts w:ascii="GHEA Grapalat" w:hAnsi="GHEA Grapalat"/>
          <w:i w:val="0"/>
          <w:sz w:val="24"/>
          <w:szCs w:val="24"/>
        </w:rPr>
        <w:t>ноября</w:t>
      </w:r>
      <w:r w:rsidRPr="009044F1">
        <w:rPr>
          <w:rFonts w:ascii="GHEA Grapalat" w:hAnsi="GHEA Grapalat"/>
          <w:i w:val="0"/>
          <w:sz w:val="24"/>
          <w:szCs w:val="24"/>
        </w:rPr>
        <w:t>" 20</w:t>
      </w:r>
      <w:r w:rsidR="005410D2">
        <w:rPr>
          <w:rFonts w:ascii="GHEA Grapalat" w:hAnsi="GHEA Grapalat"/>
          <w:i w:val="0"/>
          <w:sz w:val="24"/>
          <w:szCs w:val="24"/>
          <w:lang w:val="hy-AM"/>
        </w:rPr>
        <w:t>25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5410D2">
        <w:rPr>
          <w:rFonts w:ascii="GHEA Grapalat" w:hAnsi="GHEA Grapalat"/>
          <w:i w:val="0"/>
          <w:sz w:val="24"/>
          <w:szCs w:val="24"/>
          <w:lang w:val="hy-AM"/>
        </w:rPr>
        <w:t>2</w:t>
      </w:r>
      <w:r w:rsidRPr="009044F1">
        <w:rPr>
          <w:rFonts w:ascii="GHEA Grapalat" w:hAnsi="GHEA Grapalat"/>
          <w:i w:val="0"/>
          <w:sz w:val="24"/>
          <w:szCs w:val="24"/>
        </w:rPr>
        <w:t xml:space="preserve">" </w:t>
      </w:r>
    </w:p>
    <w:p w14:paraId="7DD4CBB6" w14:textId="01D2A71B" w:rsidR="0091042F"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F1165">
        <w:rPr>
          <w:rFonts w:ascii="GHEA Grapalat" w:hAnsi="GHEA Grapalat"/>
          <w:i w:val="0"/>
          <w:sz w:val="24"/>
          <w:szCs w:val="24"/>
        </w:rPr>
        <w:t>ШМАКТ-GHAPDzB-25/8</w:t>
      </w:r>
    </w:p>
    <w:p w14:paraId="0DF7651C" w14:textId="498FEE23" w:rsidR="00642EFE" w:rsidRPr="009044F1" w:rsidRDefault="005410D2" w:rsidP="00B46D58">
      <w:pPr>
        <w:pStyle w:val="BodyTextIndent"/>
        <w:widowControl w:val="0"/>
        <w:spacing w:after="160" w:line="240" w:lineRule="auto"/>
        <w:ind w:firstLine="0"/>
        <w:rPr>
          <w:rFonts w:ascii="GHEA Grapalat" w:hAnsi="GHEA Grapalat"/>
          <w:i w:val="0"/>
          <w:sz w:val="24"/>
          <w:szCs w:val="24"/>
        </w:rPr>
      </w:pPr>
      <w:proofErr w:type="gramStart"/>
      <w:r w:rsidRPr="009044F1">
        <w:rPr>
          <w:rFonts w:ascii="GHEA Grapalat" w:hAnsi="GHEA Grapalat"/>
          <w:i w:val="0"/>
          <w:sz w:val="24"/>
          <w:szCs w:val="24"/>
        </w:rPr>
        <w:t xml:space="preserve">Заказчик </w:t>
      </w:r>
      <w:r w:rsidR="007B323F">
        <w:rPr>
          <w:rFonts w:ascii="GHEA Grapalat" w:hAnsi="GHEA Grapalat"/>
          <w:i w:val="0"/>
          <w:sz w:val="24"/>
          <w:szCs w:val="24"/>
        </w:rPr>
        <w:t>,,Коммунальное</w:t>
      </w:r>
      <w:proofErr w:type="gramEnd"/>
      <w:r w:rsidR="007B323F">
        <w:rPr>
          <w:rFonts w:ascii="GHEA Grapalat" w:hAnsi="GHEA Grapalat"/>
          <w:i w:val="0"/>
          <w:sz w:val="24"/>
          <w:szCs w:val="24"/>
        </w:rPr>
        <w:t xml:space="preserve"> хозяйство Ани” общины Ани, Ширакский </w:t>
      </w:r>
      <w:proofErr w:type="spellStart"/>
      <w:r w:rsidR="007B323F">
        <w:rPr>
          <w:rFonts w:ascii="GHEA Grapalat" w:hAnsi="GHEA Grapalat"/>
          <w:i w:val="0"/>
          <w:sz w:val="24"/>
          <w:szCs w:val="24"/>
        </w:rPr>
        <w:t>марз</w:t>
      </w:r>
      <w:proofErr w:type="spellEnd"/>
      <w:r w:rsidR="007B323F">
        <w:rPr>
          <w:rFonts w:ascii="GHEA Grapalat" w:hAnsi="GHEA Grapalat"/>
          <w:i w:val="0"/>
          <w:sz w:val="24"/>
          <w:szCs w:val="24"/>
        </w:rPr>
        <w:t xml:space="preserve">, Республика Армения </w:t>
      </w:r>
      <w:r w:rsidRPr="009044F1">
        <w:rPr>
          <w:rFonts w:ascii="GHEA Grapalat" w:hAnsi="GHEA Grapalat"/>
          <w:i w:val="0"/>
          <w:sz w:val="24"/>
          <w:szCs w:val="24"/>
        </w:rPr>
        <w:t>, находящийся по адресу:</w:t>
      </w:r>
      <w:r w:rsidRPr="00044DB5">
        <w:rPr>
          <w:rFonts w:ascii="GHEA Grapalat" w:hAnsi="GHEA Grapalat"/>
          <w:i w:val="0"/>
          <w:sz w:val="24"/>
          <w:szCs w:val="24"/>
        </w:rPr>
        <w:t xml:space="preserve"> </w:t>
      </w:r>
      <w:r w:rsidR="007B323F">
        <w:rPr>
          <w:rFonts w:ascii="GHEA Grapalat" w:hAnsi="GHEA Grapalat"/>
          <w:i w:val="0"/>
          <w:sz w:val="24"/>
          <w:szCs w:val="24"/>
        </w:rPr>
        <w:t xml:space="preserve">РА, Ширакский </w:t>
      </w:r>
      <w:proofErr w:type="spellStart"/>
      <w:r w:rsidR="007B323F">
        <w:rPr>
          <w:rFonts w:ascii="GHEA Grapalat" w:hAnsi="GHEA Grapalat"/>
          <w:i w:val="0"/>
          <w:sz w:val="24"/>
          <w:szCs w:val="24"/>
        </w:rPr>
        <w:t>марз</w:t>
      </w:r>
      <w:proofErr w:type="spellEnd"/>
      <w:r w:rsidR="007B323F">
        <w:rPr>
          <w:rFonts w:ascii="GHEA Grapalat" w:hAnsi="GHEA Grapalat"/>
          <w:i w:val="0"/>
          <w:sz w:val="24"/>
          <w:szCs w:val="24"/>
        </w:rPr>
        <w:t xml:space="preserve">, г. </w:t>
      </w:r>
      <w:proofErr w:type="spellStart"/>
      <w:r w:rsidR="007B323F">
        <w:rPr>
          <w:rFonts w:ascii="GHEA Grapalat" w:hAnsi="GHEA Grapalat"/>
          <w:i w:val="0"/>
          <w:sz w:val="24"/>
          <w:szCs w:val="24"/>
        </w:rPr>
        <w:t>Маралик</w:t>
      </w:r>
      <w:proofErr w:type="spellEnd"/>
      <w:r w:rsidR="007B323F">
        <w:rPr>
          <w:rFonts w:ascii="GHEA Grapalat" w:hAnsi="GHEA Grapalat"/>
          <w:i w:val="0"/>
          <w:sz w:val="24"/>
          <w:szCs w:val="24"/>
        </w:rPr>
        <w:t xml:space="preserve">, </w:t>
      </w:r>
      <w:proofErr w:type="spellStart"/>
      <w:r w:rsidR="007B323F">
        <w:rPr>
          <w:rFonts w:ascii="GHEA Grapalat" w:hAnsi="GHEA Grapalat"/>
          <w:i w:val="0"/>
          <w:sz w:val="24"/>
          <w:szCs w:val="24"/>
        </w:rPr>
        <w:t>Мадатян</w:t>
      </w:r>
      <w:proofErr w:type="spellEnd"/>
      <w:r w:rsidR="007B323F">
        <w:rPr>
          <w:rFonts w:ascii="GHEA Grapalat" w:hAnsi="GHEA Grapalat"/>
          <w:i w:val="0"/>
          <w:sz w:val="24"/>
          <w:szCs w:val="24"/>
        </w:rPr>
        <w:t xml:space="preserve"> 1</w:t>
      </w:r>
      <w:r>
        <w:rPr>
          <w:rFonts w:ascii="GHEA Grapalat" w:hAnsi="GHEA Grapalat"/>
          <w:i w:val="0"/>
          <w:sz w:val="24"/>
          <w:szCs w:val="24"/>
          <w:lang w:val="hy-AM"/>
        </w:rPr>
        <w:t xml:space="preserve">, </w:t>
      </w:r>
      <w:r w:rsidR="00642EFE" w:rsidRPr="007B0562">
        <w:rPr>
          <w:rFonts w:ascii="GHEA Grapalat" w:hAnsi="GHEA Grapalat"/>
          <w:i w:val="0"/>
          <w:sz w:val="24"/>
          <w:szCs w:val="24"/>
        </w:rPr>
        <w:t xml:space="preserve">объявляет </w:t>
      </w:r>
      <w:r>
        <w:rPr>
          <w:rFonts w:ascii="GHEA Grapalat" w:hAnsi="GHEA Grapalat"/>
          <w:i w:val="0"/>
          <w:sz w:val="24"/>
          <w:szCs w:val="24"/>
        </w:rPr>
        <w:t>запрос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14:paraId="66EE9A9E"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44CF4F6A" w14:textId="5C9CFF39" w:rsidR="00311076" w:rsidRPr="003A1EBB" w:rsidRDefault="00DF1165" w:rsidP="005410D2">
      <w:pPr>
        <w:pStyle w:val="BodyTextIndent"/>
        <w:widowControl w:val="0"/>
        <w:spacing w:line="240" w:lineRule="auto"/>
        <w:ind w:firstLine="0"/>
        <w:rPr>
          <w:rFonts w:ascii="GHEA Grapalat" w:hAnsi="GHEA Grapalat"/>
          <w:i w:val="0"/>
          <w:sz w:val="16"/>
          <w:szCs w:val="16"/>
        </w:rPr>
      </w:pPr>
      <w:r>
        <w:rPr>
          <w:rFonts w:ascii="GHEA Grapalat" w:hAnsi="GHEA Grapalat"/>
          <w:i w:val="0"/>
          <w:spacing w:val="6"/>
          <w:sz w:val="24"/>
          <w:szCs w:val="24"/>
        </w:rPr>
        <w:t>СЖАТОГО ПРИРОДНОГО ГАЗА</w:t>
      </w:r>
      <w:r w:rsidR="00782D60" w:rsidRPr="009F2C39">
        <w:rPr>
          <w:rFonts w:ascii="GHEA Grapalat" w:hAnsi="GHEA Grapalat"/>
          <w:i w:val="0"/>
          <w:spacing w:val="6"/>
          <w:sz w:val="24"/>
          <w:szCs w:val="24"/>
        </w:rPr>
        <w:t xml:space="preserve"> </w:t>
      </w:r>
      <w:r w:rsidR="00782D60">
        <w:rPr>
          <w:rFonts w:ascii="GHEA Grapalat" w:hAnsi="GHEA Grapalat"/>
          <w:i w:val="0"/>
          <w:sz w:val="24"/>
          <w:szCs w:val="24"/>
        </w:rPr>
        <w:t>(далее — договор).</w:t>
      </w:r>
    </w:p>
    <w:p w14:paraId="60267796" w14:textId="77777777"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3EC6ACC7" w14:textId="77777777"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66DF2EB9" w14:textId="77777777"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5F3E8FF2"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4908811A" w14:textId="080E1CB8" w:rsidR="003F6ED1" w:rsidRPr="000F11E5" w:rsidRDefault="003F6ED1" w:rsidP="008A7652">
      <w:pPr>
        <w:pStyle w:val="BodyTextIndent"/>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proofErr w:type="spellStart"/>
      <w:r>
        <w:rPr>
          <w:rFonts w:ascii="GHEA Grapalat" w:hAnsi="GHEA Grapalat"/>
          <w:i w:val="0"/>
          <w:sz w:val="24"/>
          <w:szCs w:val="24"/>
        </w:rPr>
        <w:t>на</w:t>
      </w:r>
      <w:proofErr w:type="spellEnd"/>
      <w:r>
        <w:rPr>
          <w:rFonts w:ascii="GHEA Grapalat" w:hAnsi="GHEA Grapalat"/>
          <w:i w:val="0"/>
          <w:sz w:val="24"/>
          <w:szCs w:val="24"/>
        </w:rPr>
        <w:t xml:space="preserve"> </w:t>
      </w:r>
      <w:r w:rsidR="005410D2">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8A7652" w:rsidRPr="00DE52A9">
        <w:rPr>
          <w:rFonts w:ascii="GHEA Grapalat" w:hAnsi="GHEA Grapalat"/>
          <w:i w:val="0"/>
          <w:sz w:val="24"/>
          <w:szCs w:val="24"/>
        </w:rPr>
        <w:t xml:space="preserve">РА, Ширакский </w:t>
      </w:r>
      <w:proofErr w:type="spellStart"/>
      <w:r w:rsidR="008A7652" w:rsidRPr="00DE52A9">
        <w:rPr>
          <w:rFonts w:ascii="GHEA Grapalat" w:hAnsi="GHEA Grapalat"/>
          <w:i w:val="0"/>
          <w:sz w:val="24"/>
          <w:szCs w:val="24"/>
        </w:rPr>
        <w:t>марз</w:t>
      </w:r>
      <w:proofErr w:type="spellEnd"/>
      <w:r w:rsidR="008A7652" w:rsidRPr="00DE52A9">
        <w:rPr>
          <w:rFonts w:ascii="GHEA Grapalat" w:hAnsi="GHEA Grapalat"/>
          <w:i w:val="0"/>
          <w:sz w:val="24"/>
          <w:szCs w:val="24"/>
        </w:rPr>
        <w:t xml:space="preserve">, </w:t>
      </w:r>
      <w:r w:rsidR="008A7652">
        <w:rPr>
          <w:rFonts w:ascii="GHEA Grapalat" w:hAnsi="GHEA Grapalat"/>
          <w:i w:val="0"/>
          <w:sz w:val="24"/>
          <w:szCs w:val="24"/>
        </w:rPr>
        <w:t>г</w:t>
      </w:r>
      <w:r w:rsidR="008A7652" w:rsidRPr="00DE52A9">
        <w:rPr>
          <w:rFonts w:ascii="GHEA Grapalat" w:hAnsi="GHEA Grapalat"/>
          <w:i w:val="0"/>
          <w:sz w:val="24"/>
          <w:szCs w:val="24"/>
        </w:rPr>
        <w:t xml:space="preserve">. </w:t>
      </w:r>
      <w:proofErr w:type="spellStart"/>
      <w:r w:rsidR="008A7652" w:rsidRPr="00DE52A9">
        <w:rPr>
          <w:rFonts w:ascii="GHEA Grapalat" w:hAnsi="GHEA Grapalat"/>
          <w:i w:val="0"/>
          <w:sz w:val="24"/>
          <w:szCs w:val="24"/>
        </w:rPr>
        <w:t>Маралик</w:t>
      </w:r>
      <w:proofErr w:type="spellEnd"/>
      <w:r w:rsidR="008A7652" w:rsidRPr="00DE52A9">
        <w:rPr>
          <w:rFonts w:ascii="GHEA Grapalat" w:hAnsi="GHEA Grapalat"/>
          <w:i w:val="0"/>
          <w:sz w:val="24"/>
          <w:szCs w:val="24"/>
        </w:rPr>
        <w:t xml:space="preserve">, </w:t>
      </w:r>
      <w:proofErr w:type="spellStart"/>
      <w:r w:rsidR="008A7652" w:rsidRPr="00DE52A9">
        <w:rPr>
          <w:rFonts w:ascii="GHEA Grapalat" w:hAnsi="GHEA Grapalat"/>
          <w:i w:val="0"/>
          <w:sz w:val="24"/>
          <w:szCs w:val="24"/>
        </w:rPr>
        <w:t>Мадатян</w:t>
      </w:r>
      <w:proofErr w:type="spellEnd"/>
      <w:r w:rsidR="008A7652" w:rsidRPr="00DE52A9">
        <w:rPr>
          <w:rFonts w:ascii="GHEA Grapalat" w:hAnsi="GHEA Grapalat"/>
          <w:i w:val="0"/>
          <w:sz w:val="24"/>
          <w:szCs w:val="24"/>
        </w:rPr>
        <w:t xml:space="preserve"> 1</w:t>
      </w:r>
      <w:r w:rsidR="008A7652">
        <w:rPr>
          <w:rFonts w:ascii="GHEA Grapalat" w:hAnsi="GHEA Grapalat"/>
          <w:i w:val="0"/>
          <w:sz w:val="24"/>
          <w:szCs w:val="24"/>
        </w:rPr>
        <w:t xml:space="preserve"> /муниципалитет Ани/</w:t>
      </w:r>
      <w:r w:rsidR="008A7652">
        <w:rPr>
          <w:rFonts w:ascii="GHEA Grapalat" w:hAnsi="GHEA Grapalat"/>
          <w:i w:val="0"/>
          <w:sz w:val="24"/>
          <w:szCs w:val="24"/>
          <w:lang w:val="hy-AM"/>
        </w:rPr>
        <w:t xml:space="preserve"> </w:t>
      </w:r>
      <w:r w:rsidRPr="000F0CA8">
        <w:rPr>
          <w:rFonts w:ascii="GHEA Grapalat" w:hAnsi="GHEA Grapalat"/>
          <w:i w:val="0"/>
          <w:sz w:val="24"/>
          <w:szCs w:val="24"/>
        </w:rPr>
        <w:t xml:space="preserve">в документарной форме, до </w:t>
      </w:r>
      <w:r w:rsidR="00DF1165">
        <w:rPr>
          <w:rFonts w:ascii="GHEA Grapalat" w:hAnsi="GHEA Grapalat"/>
          <w:i w:val="0"/>
          <w:sz w:val="24"/>
          <w:szCs w:val="24"/>
          <w:lang w:val="hy-AM"/>
        </w:rPr>
        <w:t>17:00</w:t>
      </w:r>
      <w:r w:rsidR="008A7652">
        <w:rPr>
          <w:rFonts w:ascii="GHEA Grapalat" w:hAnsi="GHEA Grapalat"/>
          <w:i w:val="0"/>
          <w:sz w:val="24"/>
          <w:szCs w:val="24"/>
          <w:lang w:val="hy-AM"/>
        </w:rPr>
        <w:t xml:space="preserve"> </w:t>
      </w:r>
      <w:r w:rsidRPr="000F0CA8">
        <w:rPr>
          <w:rFonts w:ascii="GHEA Grapalat" w:hAnsi="GHEA Grapalat"/>
          <w:i w:val="0"/>
          <w:sz w:val="24"/>
          <w:szCs w:val="24"/>
        </w:rPr>
        <w:t xml:space="preserve">часов </w:t>
      </w:r>
      <w:r w:rsidR="008A7652">
        <w:rPr>
          <w:rFonts w:ascii="GHEA Grapalat" w:hAnsi="GHEA Grapalat"/>
          <w:i w:val="0"/>
          <w:sz w:val="24"/>
          <w:szCs w:val="24"/>
          <w:lang w:val="hy-AM"/>
        </w:rPr>
        <w:t>7</w:t>
      </w:r>
      <w:r w:rsidRPr="000F0CA8">
        <w:rPr>
          <w:rFonts w:ascii="GHEA Grapalat" w:hAnsi="GHEA Grapalat"/>
          <w:i w:val="0"/>
          <w:sz w:val="24"/>
          <w:szCs w:val="24"/>
        </w:rPr>
        <w:t xml:space="preserve">-го дня со дня опубликования настоящего объявления. </w:t>
      </w:r>
      <w:r w:rsidRPr="000F0CA8">
        <w:rPr>
          <w:rFonts w:ascii="GHEA Grapalat" w:hAnsi="GHEA Grapalat"/>
          <w:i w:val="0"/>
          <w:sz w:val="24"/>
          <w:szCs w:val="24"/>
        </w:rPr>
        <w:lastRenderedPageBreak/>
        <w:t>Кроме армянского языка заявки могут быть поданы также на английском или русско</w:t>
      </w:r>
      <w:r>
        <w:rPr>
          <w:rFonts w:ascii="GHEA Grapalat" w:hAnsi="GHEA Grapalat"/>
          <w:i w:val="0"/>
          <w:sz w:val="24"/>
          <w:szCs w:val="24"/>
        </w:rPr>
        <w:t>м языке.</w:t>
      </w:r>
    </w:p>
    <w:p w14:paraId="664DB130" w14:textId="7116FFEB" w:rsidR="003F6ED1" w:rsidRPr="000F11E5" w:rsidRDefault="003F6ED1" w:rsidP="001516B2">
      <w:pPr>
        <w:pStyle w:val="BodyTextIndent"/>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8A7652" w:rsidRPr="00DE52A9">
        <w:rPr>
          <w:rFonts w:ascii="GHEA Grapalat" w:hAnsi="GHEA Grapalat"/>
          <w:i w:val="0"/>
          <w:sz w:val="24"/>
          <w:szCs w:val="24"/>
        </w:rPr>
        <w:t xml:space="preserve">РА, Ширакский </w:t>
      </w:r>
      <w:proofErr w:type="spellStart"/>
      <w:r w:rsidR="008A7652" w:rsidRPr="00DE52A9">
        <w:rPr>
          <w:rFonts w:ascii="GHEA Grapalat" w:hAnsi="GHEA Grapalat"/>
          <w:i w:val="0"/>
          <w:sz w:val="24"/>
          <w:szCs w:val="24"/>
        </w:rPr>
        <w:t>марз</w:t>
      </w:r>
      <w:proofErr w:type="spellEnd"/>
      <w:r w:rsidR="008A7652" w:rsidRPr="00DE52A9">
        <w:rPr>
          <w:rFonts w:ascii="GHEA Grapalat" w:hAnsi="GHEA Grapalat"/>
          <w:i w:val="0"/>
          <w:sz w:val="24"/>
          <w:szCs w:val="24"/>
        </w:rPr>
        <w:t xml:space="preserve">, </w:t>
      </w:r>
      <w:r w:rsidR="008A7652">
        <w:rPr>
          <w:rFonts w:ascii="GHEA Grapalat" w:hAnsi="GHEA Grapalat"/>
          <w:i w:val="0"/>
          <w:sz w:val="24"/>
          <w:szCs w:val="24"/>
        </w:rPr>
        <w:t>г</w:t>
      </w:r>
      <w:r w:rsidR="008A7652" w:rsidRPr="00DE52A9">
        <w:rPr>
          <w:rFonts w:ascii="GHEA Grapalat" w:hAnsi="GHEA Grapalat"/>
          <w:i w:val="0"/>
          <w:sz w:val="24"/>
          <w:szCs w:val="24"/>
        </w:rPr>
        <w:t xml:space="preserve">. </w:t>
      </w:r>
      <w:proofErr w:type="spellStart"/>
      <w:r w:rsidR="008A7652" w:rsidRPr="00DE52A9">
        <w:rPr>
          <w:rFonts w:ascii="GHEA Grapalat" w:hAnsi="GHEA Grapalat"/>
          <w:i w:val="0"/>
          <w:sz w:val="24"/>
          <w:szCs w:val="24"/>
        </w:rPr>
        <w:t>Маралик</w:t>
      </w:r>
      <w:proofErr w:type="spellEnd"/>
      <w:r w:rsidR="008A7652" w:rsidRPr="00DE52A9">
        <w:rPr>
          <w:rFonts w:ascii="GHEA Grapalat" w:hAnsi="GHEA Grapalat"/>
          <w:i w:val="0"/>
          <w:sz w:val="24"/>
          <w:szCs w:val="24"/>
        </w:rPr>
        <w:t xml:space="preserve">, </w:t>
      </w:r>
      <w:proofErr w:type="spellStart"/>
      <w:r w:rsidR="008A7652" w:rsidRPr="00DE52A9">
        <w:rPr>
          <w:rFonts w:ascii="GHEA Grapalat" w:hAnsi="GHEA Grapalat"/>
          <w:i w:val="0"/>
          <w:sz w:val="24"/>
          <w:szCs w:val="24"/>
        </w:rPr>
        <w:t>Мадатян</w:t>
      </w:r>
      <w:proofErr w:type="spellEnd"/>
      <w:r w:rsidR="008A7652" w:rsidRPr="00DE52A9">
        <w:rPr>
          <w:rFonts w:ascii="GHEA Grapalat" w:hAnsi="GHEA Grapalat"/>
          <w:i w:val="0"/>
          <w:sz w:val="24"/>
          <w:szCs w:val="24"/>
        </w:rPr>
        <w:t xml:space="preserve"> 1</w:t>
      </w:r>
      <w:r w:rsidR="008A7652">
        <w:rPr>
          <w:rFonts w:ascii="GHEA Grapalat" w:hAnsi="GHEA Grapalat"/>
          <w:i w:val="0"/>
          <w:sz w:val="24"/>
          <w:szCs w:val="24"/>
        </w:rPr>
        <w:t xml:space="preserve"> /муниципалитет Ани/</w:t>
      </w:r>
      <w:r w:rsidRPr="000F0CA8">
        <w:rPr>
          <w:rFonts w:ascii="GHEA Grapalat" w:hAnsi="GHEA Grapalat"/>
          <w:i w:val="0"/>
          <w:sz w:val="24"/>
          <w:szCs w:val="24"/>
        </w:rPr>
        <w:t xml:space="preserve">, в </w:t>
      </w:r>
      <w:r w:rsidR="00DF1165">
        <w:rPr>
          <w:rFonts w:ascii="GHEA Grapalat" w:hAnsi="GHEA Grapalat"/>
          <w:i w:val="0"/>
          <w:sz w:val="24"/>
          <w:szCs w:val="24"/>
          <w:lang w:val="hy-AM"/>
        </w:rPr>
        <w:t>17:00</w:t>
      </w:r>
      <w:r>
        <w:rPr>
          <w:rFonts w:ascii="GHEA Grapalat" w:hAnsi="GHEA Grapalat"/>
          <w:i w:val="0"/>
          <w:sz w:val="24"/>
          <w:szCs w:val="24"/>
        </w:rPr>
        <w:t xml:space="preserve"> часов "</w:t>
      </w:r>
      <w:r w:rsidR="00DF1165">
        <w:rPr>
          <w:rFonts w:ascii="GHEA Grapalat" w:hAnsi="GHEA Grapalat"/>
          <w:i w:val="0"/>
          <w:sz w:val="24"/>
          <w:szCs w:val="24"/>
        </w:rPr>
        <w:t>28</w:t>
      </w:r>
      <w:r>
        <w:rPr>
          <w:rFonts w:ascii="GHEA Grapalat" w:hAnsi="GHEA Grapalat"/>
          <w:i w:val="0"/>
          <w:sz w:val="24"/>
          <w:szCs w:val="24"/>
        </w:rPr>
        <w:t>" "</w:t>
      </w:r>
      <w:r w:rsidR="00A15CA6">
        <w:rPr>
          <w:rFonts w:ascii="GHEA Grapalat" w:hAnsi="GHEA Grapalat"/>
          <w:i w:val="0"/>
          <w:sz w:val="24"/>
          <w:szCs w:val="24"/>
        </w:rPr>
        <w:t>ноябр</w:t>
      </w:r>
      <w:r w:rsidR="0011431D">
        <w:rPr>
          <w:rFonts w:ascii="GHEA Grapalat" w:hAnsi="GHEA Grapalat"/>
          <w:i w:val="0"/>
          <w:sz w:val="24"/>
          <w:szCs w:val="24"/>
        </w:rPr>
        <w:t>я</w:t>
      </w:r>
      <w:r>
        <w:rPr>
          <w:rFonts w:ascii="GHEA Grapalat" w:hAnsi="GHEA Grapalat"/>
          <w:i w:val="0"/>
          <w:sz w:val="24"/>
          <w:szCs w:val="24"/>
        </w:rPr>
        <w:t>" "</w:t>
      </w:r>
      <w:r w:rsidR="008A7652">
        <w:rPr>
          <w:rFonts w:ascii="GHEA Grapalat" w:hAnsi="GHEA Grapalat"/>
          <w:i w:val="0"/>
          <w:sz w:val="24"/>
          <w:szCs w:val="24"/>
        </w:rPr>
        <w:t>2025г</w:t>
      </w:r>
      <w:r>
        <w:rPr>
          <w:rFonts w:ascii="GHEA Grapalat" w:hAnsi="GHEA Grapalat"/>
          <w:i w:val="0"/>
          <w:sz w:val="24"/>
          <w:szCs w:val="24"/>
        </w:rPr>
        <w:t>".</w:t>
      </w:r>
    </w:p>
    <w:p w14:paraId="4D936A1C" w14:textId="77777777" w:rsidR="002C09AA" w:rsidRPr="001B32D9" w:rsidRDefault="002C09AA" w:rsidP="002C09AA">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0A21953" w14:textId="77777777" w:rsidR="008A7652" w:rsidRPr="003A1EBB" w:rsidRDefault="008A7652" w:rsidP="008A7652">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15B27C37" w14:textId="77777777" w:rsidR="008A7652" w:rsidRPr="003A1EBB" w:rsidRDefault="008A7652" w:rsidP="008A7652">
      <w:pPr>
        <w:pStyle w:val="BodyTextIndent"/>
        <w:widowControl w:val="0"/>
        <w:spacing w:line="240" w:lineRule="auto"/>
        <w:ind w:firstLine="0"/>
        <w:rPr>
          <w:rFonts w:ascii="GHEA Grapalat" w:hAnsi="GHEA Grapalat"/>
          <w:i w:val="0"/>
          <w:sz w:val="24"/>
          <w:szCs w:val="24"/>
        </w:rPr>
      </w:pPr>
      <w:proofErr w:type="spellStart"/>
      <w:r>
        <w:rPr>
          <w:rFonts w:ascii="GHEA Grapalat" w:hAnsi="GHEA Grapalat"/>
          <w:i w:val="0"/>
          <w:sz w:val="24"/>
          <w:szCs w:val="24"/>
        </w:rPr>
        <w:t>Сатеник</w:t>
      </w:r>
      <w:proofErr w:type="spellEnd"/>
      <w:r>
        <w:rPr>
          <w:rFonts w:ascii="GHEA Grapalat" w:hAnsi="GHEA Grapalat"/>
          <w:i w:val="0"/>
          <w:sz w:val="24"/>
          <w:szCs w:val="24"/>
        </w:rPr>
        <w:t xml:space="preserve"> </w:t>
      </w:r>
      <w:proofErr w:type="spellStart"/>
      <w:r>
        <w:rPr>
          <w:rFonts w:ascii="GHEA Grapalat" w:hAnsi="GHEA Grapalat"/>
          <w:i w:val="0"/>
          <w:sz w:val="24"/>
          <w:szCs w:val="24"/>
        </w:rPr>
        <w:t>Закарян</w:t>
      </w:r>
      <w:proofErr w:type="spellEnd"/>
      <w:r>
        <w:rPr>
          <w:rFonts w:ascii="GHEA Grapalat" w:hAnsi="GHEA Grapalat"/>
          <w:i w:val="0"/>
          <w:sz w:val="24"/>
          <w:szCs w:val="24"/>
        </w:rPr>
        <w:t>.</w:t>
      </w:r>
    </w:p>
    <w:p w14:paraId="7B541594" w14:textId="77777777" w:rsidR="008A7652" w:rsidRPr="009044F1" w:rsidRDefault="008A7652" w:rsidP="008A7652">
      <w:pPr>
        <w:pStyle w:val="BodyTextIndent"/>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Pr>
          <w:rFonts w:ascii="GHEA Grapalat" w:hAnsi="GHEA Grapalat"/>
          <w:i w:val="0"/>
          <w:sz w:val="24"/>
          <w:szCs w:val="24"/>
        </w:rPr>
        <w:t>094687455</w:t>
      </w:r>
    </w:p>
    <w:p w14:paraId="63CCD988" w14:textId="77777777" w:rsidR="008A7652" w:rsidRDefault="008A7652" w:rsidP="008A7652">
      <w:pPr>
        <w:pStyle w:val="BodyTextIndent"/>
        <w:widowControl w:val="0"/>
        <w:spacing w:after="160" w:line="240" w:lineRule="auto"/>
        <w:ind w:left="1701" w:firstLine="0"/>
        <w:rPr>
          <w:rFonts w:ascii="GHEA Grapalat" w:hAnsi="GHEA Grapalat"/>
          <w:i w:val="0"/>
          <w:sz w:val="24"/>
          <w:szCs w:val="24"/>
        </w:rPr>
      </w:pPr>
      <w:r w:rsidRPr="009044F1">
        <w:rPr>
          <w:rFonts w:ascii="GHEA Grapalat" w:hAnsi="GHEA Grapalat"/>
          <w:i w:val="0"/>
          <w:sz w:val="24"/>
          <w:szCs w:val="24"/>
        </w:rPr>
        <w:t>Электронная почта</w:t>
      </w:r>
      <w:r w:rsidRPr="003B32F6">
        <w:rPr>
          <w:rFonts w:ascii="GHEA Grapalat" w:hAnsi="GHEA Grapalat"/>
          <w:i w:val="0"/>
          <w:u w:val="single"/>
          <w:lang w:val="af-ZA"/>
        </w:rPr>
        <w:t>ani.hamaynqapetaran.91@mail.ru</w:t>
      </w:r>
      <w:r w:rsidRPr="009044F1" w:rsidDel="00A15AD3">
        <w:rPr>
          <w:rFonts w:ascii="GHEA Grapalat" w:hAnsi="GHEA Grapalat"/>
          <w:i w:val="0"/>
          <w:sz w:val="24"/>
          <w:szCs w:val="24"/>
        </w:rPr>
        <w:t xml:space="preserve"> </w:t>
      </w:r>
    </w:p>
    <w:p w14:paraId="44C21F88" w14:textId="77777777" w:rsidR="008A7652" w:rsidRDefault="008A7652" w:rsidP="008A7652">
      <w:pPr>
        <w:pStyle w:val="BodyTextIndent"/>
        <w:widowControl w:val="0"/>
        <w:spacing w:after="160" w:line="240" w:lineRule="auto"/>
        <w:ind w:left="1701" w:firstLine="0"/>
        <w:rPr>
          <w:rFonts w:ascii="GHEA Grapalat" w:hAnsi="GHEA Grapalat"/>
          <w:i w:val="0"/>
          <w:sz w:val="24"/>
          <w:szCs w:val="24"/>
        </w:rPr>
      </w:pPr>
    </w:p>
    <w:p w14:paraId="7A5717ED" w14:textId="0988B6E1" w:rsidR="00915A97" w:rsidRPr="00D5443D" w:rsidRDefault="008A7652" w:rsidP="008A7652">
      <w:pPr>
        <w:pStyle w:val="BodyTextIndent"/>
        <w:widowControl w:val="0"/>
        <w:spacing w:after="160" w:line="240" w:lineRule="auto"/>
        <w:ind w:firstLine="0"/>
        <w:jc w:val="left"/>
        <w:rPr>
          <w:rFonts w:ascii="GHEA Grapalat" w:hAnsi="GHEA Grapalat"/>
          <w:i w:val="0"/>
          <w:sz w:val="16"/>
          <w:szCs w:val="16"/>
        </w:rPr>
      </w:pPr>
      <w:proofErr w:type="gramStart"/>
      <w:r w:rsidRPr="009044F1">
        <w:rPr>
          <w:rFonts w:ascii="GHEA Grapalat" w:hAnsi="GHEA Grapalat"/>
          <w:i w:val="0"/>
          <w:sz w:val="24"/>
          <w:szCs w:val="24"/>
        </w:rPr>
        <w:t xml:space="preserve">Заказчик </w:t>
      </w:r>
      <w:r w:rsidR="007B323F">
        <w:rPr>
          <w:rFonts w:ascii="GHEA Grapalat" w:hAnsi="GHEA Grapalat"/>
          <w:i w:val="0"/>
          <w:sz w:val="24"/>
          <w:szCs w:val="24"/>
        </w:rPr>
        <w:t>,,Коммунальное</w:t>
      </w:r>
      <w:proofErr w:type="gramEnd"/>
      <w:r w:rsidR="007B323F">
        <w:rPr>
          <w:rFonts w:ascii="GHEA Grapalat" w:hAnsi="GHEA Grapalat"/>
          <w:i w:val="0"/>
          <w:sz w:val="24"/>
          <w:szCs w:val="24"/>
        </w:rPr>
        <w:t xml:space="preserve"> хозяйство Ани” общины Ани, Ширакский </w:t>
      </w:r>
      <w:proofErr w:type="spellStart"/>
      <w:r w:rsidR="007B323F">
        <w:rPr>
          <w:rFonts w:ascii="GHEA Grapalat" w:hAnsi="GHEA Grapalat"/>
          <w:i w:val="0"/>
          <w:sz w:val="24"/>
          <w:szCs w:val="24"/>
        </w:rPr>
        <w:t>марз</w:t>
      </w:r>
      <w:proofErr w:type="spellEnd"/>
      <w:r w:rsidR="007B323F">
        <w:rPr>
          <w:rFonts w:ascii="GHEA Grapalat" w:hAnsi="GHEA Grapalat"/>
          <w:i w:val="0"/>
          <w:sz w:val="24"/>
          <w:szCs w:val="24"/>
        </w:rPr>
        <w:t xml:space="preserve">, Республика Армения </w:t>
      </w:r>
      <w:r>
        <w:rPr>
          <w:rFonts w:ascii="GHEA Grapalat" w:hAnsi="GHEA Grapalat"/>
          <w:i w:val="0"/>
          <w:sz w:val="24"/>
          <w:szCs w:val="24"/>
        </w:rPr>
        <w:t xml:space="preserve"> </w:t>
      </w:r>
      <w:r>
        <w:rPr>
          <w:rFonts w:ascii="GHEA Grapalat" w:hAnsi="GHEA Grapalat"/>
          <w:i w:val="0"/>
          <w:sz w:val="16"/>
          <w:szCs w:val="16"/>
          <w:lang w:val="hy-AM"/>
        </w:rPr>
        <w:t xml:space="preserve"> </w:t>
      </w:r>
      <w:r w:rsidR="00915A97">
        <w:rPr>
          <w:rFonts w:ascii="GHEA Grapalat" w:hAnsi="GHEA Grapalat" w:cs="Sylfaen"/>
          <w:b/>
        </w:rPr>
        <w:br w:type="page"/>
      </w:r>
    </w:p>
    <w:p w14:paraId="71AF99E6" w14:textId="77777777" w:rsidR="008A7652" w:rsidRPr="009044F1" w:rsidRDefault="008A7652" w:rsidP="008A7652">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14:paraId="78B00111" w14:textId="799FBB9B" w:rsidR="008A7652" w:rsidRPr="009044F1" w:rsidRDefault="008A7652" w:rsidP="008A7652">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Pr>
          <w:rFonts w:ascii="GHEA Grapalat" w:hAnsi="GHEA Grapalat"/>
        </w:rPr>
        <w:t>запроса котировок</w:t>
      </w:r>
      <w:r w:rsidRPr="001B32D9">
        <w:rPr>
          <w:rFonts w:ascii="GHEA Grapalat" w:hAnsi="GHEA Grapalat" w:cs="Sylfaen"/>
          <w:i/>
        </w:rPr>
        <w:br/>
      </w:r>
      <w:r w:rsidRPr="009044F1">
        <w:rPr>
          <w:rFonts w:ascii="GHEA Grapalat" w:hAnsi="GHEA Grapalat"/>
          <w:i/>
        </w:rPr>
        <w:t xml:space="preserve">под кодом </w:t>
      </w:r>
      <w:r w:rsidR="00DF1165">
        <w:rPr>
          <w:rFonts w:ascii="GHEA Grapalat" w:hAnsi="GHEA Grapalat"/>
          <w:i/>
        </w:rPr>
        <w:t>ШМАКТ-GHAPDzB-25/8</w:t>
      </w:r>
      <w:r w:rsidRPr="001B32D9">
        <w:rPr>
          <w:rFonts w:ascii="GHEA Grapalat" w:hAnsi="GHEA Grapalat" w:cs="Times Armenian"/>
          <w:i/>
        </w:rPr>
        <w:br/>
      </w:r>
      <w:r>
        <w:rPr>
          <w:rFonts w:ascii="GHEA Grapalat" w:hAnsi="GHEA Grapalat"/>
          <w:i/>
        </w:rPr>
        <w:t xml:space="preserve">№ </w:t>
      </w:r>
      <w:r w:rsidR="00013163">
        <w:rPr>
          <w:rFonts w:ascii="GHEA Grapalat" w:hAnsi="GHEA Grapalat"/>
          <w:i/>
          <w:lang w:val="hy-AM"/>
        </w:rPr>
        <w:t>2</w:t>
      </w:r>
      <w:r w:rsidRPr="009044F1">
        <w:rPr>
          <w:rFonts w:ascii="GHEA Grapalat" w:hAnsi="GHEA Grapalat"/>
          <w:i/>
        </w:rPr>
        <w:t xml:space="preserve"> от</w:t>
      </w:r>
      <w:r w:rsidRPr="008770BB">
        <w:rPr>
          <w:rFonts w:ascii="GHEA Grapalat" w:hAnsi="GHEA Grapalat"/>
          <w:i/>
        </w:rPr>
        <w:t xml:space="preserve"> </w:t>
      </w:r>
      <w:r w:rsidR="00DF1165">
        <w:rPr>
          <w:rFonts w:ascii="GHEA Grapalat" w:hAnsi="GHEA Grapalat"/>
          <w:i/>
        </w:rPr>
        <w:t>21</w:t>
      </w:r>
      <w:r>
        <w:rPr>
          <w:rFonts w:ascii="GHEA Grapalat" w:hAnsi="GHEA Grapalat"/>
          <w:i/>
        </w:rPr>
        <w:t xml:space="preserve"> </w:t>
      </w:r>
      <w:r w:rsidR="00A15CA6">
        <w:rPr>
          <w:rFonts w:ascii="GHEA Grapalat" w:hAnsi="GHEA Grapalat"/>
          <w:i/>
        </w:rPr>
        <w:t>ноябр</w:t>
      </w:r>
      <w:r w:rsidR="00ED6EAF">
        <w:rPr>
          <w:rFonts w:ascii="GHEA Grapalat" w:hAnsi="GHEA Grapalat"/>
          <w:i/>
        </w:rPr>
        <w:t>я</w:t>
      </w:r>
      <w:r w:rsidRPr="009044F1">
        <w:rPr>
          <w:rFonts w:ascii="GHEA Grapalat" w:hAnsi="GHEA Grapalat"/>
          <w:i/>
        </w:rPr>
        <w:t xml:space="preserve"> 20</w:t>
      </w:r>
      <w:r w:rsidRPr="00112300">
        <w:rPr>
          <w:rFonts w:ascii="GHEA Grapalat" w:hAnsi="GHEA Grapalat"/>
          <w:i/>
        </w:rPr>
        <w:t>2</w:t>
      </w:r>
      <w:r w:rsidR="00013163">
        <w:rPr>
          <w:rFonts w:ascii="GHEA Grapalat" w:hAnsi="GHEA Grapalat"/>
          <w:i/>
          <w:lang w:val="hy-AM"/>
        </w:rPr>
        <w:t>5</w:t>
      </w:r>
      <w:r w:rsidRPr="009044F1">
        <w:rPr>
          <w:rFonts w:ascii="GHEA Grapalat" w:hAnsi="GHEA Grapalat"/>
          <w:i/>
        </w:rPr>
        <w:t>г.</w:t>
      </w:r>
    </w:p>
    <w:p w14:paraId="1325D467" w14:textId="77777777" w:rsidR="008A7652" w:rsidRPr="009044F1" w:rsidRDefault="008A7652" w:rsidP="008A7652">
      <w:pPr>
        <w:pStyle w:val="BodyText"/>
        <w:widowControl w:val="0"/>
        <w:spacing w:after="160"/>
        <w:ind w:right="-7" w:firstLine="567"/>
        <w:jc w:val="center"/>
        <w:rPr>
          <w:rFonts w:ascii="GHEA Grapalat" w:hAnsi="GHEA Grapalat"/>
        </w:rPr>
      </w:pPr>
    </w:p>
    <w:p w14:paraId="2D522433" w14:textId="77777777" w:rsidR="008A7652" w:rsidRPr="003A1EBB" w:rsidRDefault="008A7652" w:rsidP="008A7652">
      <w:pPr>
        <w:pStyle w:val="BodyText"/>
        <w:widowControl w:val="0"/>
        <w:spacing w:after="160"/>
        <w:ind w:right="-7" w:firstLine="567"/>
        <w:jc w:val="center"/>
        <w:rPr>
          <w:rFonts w:ascii="GHEA Grapalat" w:hAnsi="GHEA Grapalat"/>
        </w:rPr>
      </w:pPr>
    </w:p>
    <w:p w14:paraId="43437585" w14:textId="77777777" w:rsidR="008A7652" w:rsidRPr="003A1EBB" w:rsidRDefault="008A7652" w:rsidP="008A7652">
      <w:pPr>
        <w:pStyle w:val="BodyText"/>
        <w:widowControl w:val="0"/>
        <w:spacing w:after="160"/>
        <w:ind w:right="-7" w:firstLine="567"/>
        <w:jc w:val="center"/>
        <w:rPr>
          <w:rFonts w:ascii="GHEA Grapalat" w:hAnsi="GHEA Grapalat"/>
        </w:rPr>
      </w:pPr>
    </w:p>
    <w:p w14:paraId="0E00439D" w14:textId="14074EF7" w:rsidR="008A7652" w:rsidRPr="009044F1" w:rsidRDefault="008A7652" w:rsidP="008A7652">
      <w:pPr>
        <w:pStyle w:val="BodyText"/>
        <w:widowControl w:val="0"/>
        <w:spacing w:after="160"/>
        <w:ind w:right="-7" w:firstLine="567"/>
        <w:jc w:val="center"/>
        <w:rPr>
          <w:rFonts w:ascii="GHEA Grapalat" w:hAnsi="GHEA Grapalat"/>
        </w:rPr>
      </w:pPr>
      <w:proofErr w:type="gramStart"/>
      <w:r w:rsidRPr="009044F1">
        <w:rPr>
          <w:rFonts w:ascii="GHEA Grapalat" w:hAnsi="GHEA Grapalat"/>
          <w:i/>
        </w:rPr>
        <w:t>"</w:t>
      </w:r>
      <w:r w:rsidR="007B323F">
        <w:rPr>
          <w:rFonts w:ascii="GHEA Grapalat" w:hAnsi="GHEA Grapalat"/>
        </w:rPr>
        <w:t>,,</w:t>
      </w:r>
      <w:proofErr w:type="gramEnd"/>
      <w:r w:rsidR="007B323F">
        <w:rPr>
          <w:rFonts w:ascii="GHEA Grapalat" w:hAnsi="GHEA Grapalat"/>
        </w:rPr>
        <w:t xml:space="preserve">Коммунальное хозяйство Ани” общины Ани, Ширакский </w:t>
      </w:r>
      <w:proofErr w:type="spellStart"/>
      <w:r w:rsidR="007B323F">
        <w:rPr>
          <w:rFonts w:ascii="GHEA Grapalat" w:hAnsi="GHEA Grapalat"/>
        </w:rPr>
        <w:t>марз</w:t>
      </w:r>
      <w:proofErr w:type="spellEnd"/>
      <w:r w:rsidR="007B323F">
        <w:rPr>
          <w:rFonts w:ascii="GHEA Grapalat" w:hAnsi="GHEA Grapalat"/>
        </w:rPr>
        <w:t xml:space="preserve">, Республика Армения </w:t>
      </w:r>
      <w:r>
        <w:rPr>
          <w:rFonts w:ascii="GHEA Grapalat" w:hAnsi="GHEA Grapalat"/>
          <w:sz w:val="16"/>
          <w:szCs w:val="16"/>
          <w:lang w:val="hy-AM"/>
        </w:rPr>
        <w:t xml:space="preserve"> </w:t>
      </w:r>
      <w:r w:rsidRPr="009044F1">
        <w:rPr>
          <w:rFonts w:ascii="GHEA Grapalat" w:hAnsi="GHEA Grapalat"/>
          <w:i/>
        </w:rPr>
        <w:t>"</w:t>
      </w:r>
    </w:p>
    <w:p w14:paraId="3B2E9EC6" w14:textId="77777777" w:rsidR="008A7652" w:rsidRPr="003A1EBB" w:rsidRDefault="008A7652" w:rsidP="008A7652">
      <w:pPr>
        <w:pStyle w:val="BodyText"/>
        <w:widowControl w:val="0"/>
        <w:spacing w:after="160"/>
        <w:ind w:right="-7" w:firstLine="567"/>
        <w:jc w:val="center"/>
        <w:rPr>
          <w:rFonts w:ascii="GHEA Grapalat" w:hAnsi="GHEA Grapalat"/>
        </w:rPr>
      </w:pPr>
    </w:p>
    <w:p w14:paraId="068DE960" w14:textId="77777777" w:rsidR="008A7652" w:rsidRPr="003A1EBB" w:rsidRDefault="008A7652" w:rsidP="008A7652">
      <w:pPr>
        <w:pStyle w:val="BodyText"/>
        <w:widowControl w:val="0"/>
        <w:spacing w:after="160"/>
        <w:ind w:right="-7" w:firstLine="567"/>
        <w:jc w:val="center"/>
        <w:rPr>
          <w:rFonts w:ascii="GHEA Grapalat" w:hAnsi="GHEA Grapalat"/>
        </w:rPr>
      </w:pPr>
    </w:p>
    <w:p w14:paraId="0D3EBA61" w14:textId="77777777" w:rsidR="008A7652" w:rsidRPr="003A1EBB" w:rsidRDefault="008A7652" w:rsidP="008A7652">
      <w:pPr>
        <w:pStyle w:val="BodyText"/>
        <w:widowControl w:val="0"/>
        <w:spacing w:after="160"/>
        <w:ind w:right="-7" w:firstLine="567"/>
        <w:jc w:val="center"/>
        <w:rPr>
          <w:rFonts w:ascii="GHEA Grapalat" w:hAnsi="GHEA Grapalat"/>
        </w:rPr>
      </w:pPr>
    </w:p>
    <w:p w14:paraId="3A80DF0D" w14:textId="77777777" w:rsidR="008A7652" w:rsidRPr="009044F1" w:rsidRDefault="008A7652" w:rsidP="008A7652">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7CF9B7F5" w14:textId="77777777" w:rsidR="008A7652" w:rsidRPr="009044F1" w:rsidRDefault="008A7652" w:rsidP="008A7652">
      <w:pPr>
        <w:pStyle w:val="BodyText"/>
        <w:widowControl w:val="0"/>
        <w:spacing w:after="160"/>
        <w:ind w:right="-7" w:firstLine="567"/>
        <w:jc w:val="center"/>
        <w:rPr>
          <w:rFonts w:ascii="GHEA Grapalat" w:hAnsi="GHEA Grapalat" w:cs="Sylfaen"/>
        </w:rPr>
      </w:pPr>
    </w:p>
    <w:p w14:paraId="131321BA" w14:textId="77777777" w:rsidR="008A7652" w:rsidRPr="009044F1" w:rsidRDefault="008A7652" w:rsidP="008A7652">
      <w:pPr>
        <w:pStyle w:val="BodyText"/>
        <w:widowControl w:val="0"/>
        <w:spacing w:after="160"/>
        <w:ind w:right="-7" w:firstLine="567"/>
        <w:jc w:val="center"/>
        <w:rPr>
          <w:rFonts w:ascii="GHEA Grapalat" w:hAnsi="GHEA Grapalat" w:cs="Sylfaen"/>
        </w:rPr>
      </w:pPr>
    </w:p>
    <w:p w14:paraId="60018973" w14:textId="4519DDE5" w:rsidR="008A7652" w:rsidRPr="008770BB" w:rsidRDefault="008A7652" w:rsidP="008A7652">
      <w:pPr>
        <w:pStyle w:val="BodyText"/>
        <w:widowControl w:val="0"/>
        <w:spacing w:after="160"/>
        <w:ind w:right="-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xml:space="preserve">, ОБЪЯВЛЕННЫЙ С ЦЕЛЬЮ ПРИОБРЕТЕНИЯ </w:t>
      </w:r>
      <w:r w:rsidR="00DF1165">
        <w:rPr>
          <w:rFonts w:ascii="GHEA Grapalat" w:hAnsi="GHEA Grapalat"/>
        </w:rPr>
        <w:t>СЖАТОГО ПРИРОДНОГО ГАЗА</w:t>
      </w:r>
      <w:r w:rsidR="00ED6EAF">
        <w:rPr>
          <w:rFonts w:ascii="GHEA Grapalat" w:hAnsi="GHEA Grapalat"/>
        </w:rPr>
        <w:t xml:space="preserve"> </w:t>
      </w:r>
      <w:r w:rsidRPr="00490FCB">
        <w:rPr>
          <w:rFonts w:ascii="GHEA Grapalat" w:hAnsi="GHEA Grapalat"/>
        </w:rPr>
        <w:t xml:space="preserve"> </w:t>
      </w:r>
      <w:r w:rsidRPr="009044F1">
        <w:rPr>
          <w:rFonts w:ascii="GHEA Grapalat" w:hAnsi="GHEA Grapalat"/>
        </w:rPr>
        <w:t xml:space="preserve"> ДЛЯ НУЖД </w:t>
      </w:r>
      <w:r w:rsidR="007706A0">
        <w:rPr>
          <w:rFonts w:ascii="GHEA Grapalat" w:hAnsi="GHEA Grapalat"/>
        </w:rPr>
        <w:t>“КОММУНАЛЬНОЕ ХОЗЯЙСТВО АНИ» ОБЩИНЫ АНИ ШИРАКСКОГО МАРЗА РЕСПУБЛИКИ АРМЕНИЯ</w:t>
      </w:r>
    </w:p>
    <w:p w14:paraId="3602F96A" w14:textId="77777777" w:rsidR="008A7652" w:rsidRPr="009044F1" w:rsidRDefault="008A7652" w:rsidP="008A7652">
      <w:pPr>
        <w:pStyle w:val="BodyText"/>
        <w:widowControl w:val="0"/>
        <w:spacing w:after="160"/>
        <w:ind w:right="-7" w:firstLine="567"/>
        <w:jc w:val="center"/>
        <w:rPr>
          <w:rFonts w:ascii="GHEA Grapalat" w:hAnsi="GHEA Grapalat"/>
        </w:rPr>
      </w:pPr>
    </w:p>
    <w:p w14:paraId="283814EC" w14:textId="77777777" w:rsidR="00CE0D95" w:rsidRPr="009044F1" w:rsidRDefault="00CE0D95" w:rsidP="00B46D58">
      <w:pPr>
        <w:pStyle w:val="BodyText"/>
        <w:widowControl w:val="0"/>
        <w:spacing w:after="160"/>
        <w:ind w:right="-7" w:firstLine="567"/>
        <w:jc w:val="center"/>
        <w:rPr>
          <w:rFonts w:ascii="GHEA Grapalat" w:hAnsi="GHEA Grapalat"/>
        </w:rPr>
      </w:pPr>
    </w:p>
    <w:p w14:paraId="0A875B22" w14:textId="77777777" w:rsidR="000763E5" w:rsidRDefault="000763E5" w:rsidP="00B46D58">
      <w:pPr>
        <w:rPr>
          <w:rFonts w:ascii="GHEA Grapalat" w:hAnsi="GHEA Grapalat"/>
        </w:rPr>
      </w:pPr>
      <w:r>
        <w:rPr>
          <w:rFonts w:ascii="GHEA Grapalat" w:hAnsi="GHEA Grapalat"/>
        </w:rPr>
        <w:br w:type="page"/>
      </w:r>
    </w:p>
    <w:p w14:paraId="05BFE013"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2D03FFA3" w14:textId="77777777" w:rsidR="00984BDB" w:rsidRPr="009044F1" w:rsidRDefault="00984BDB" w:rsidP="00B46D58">
      <w:pPr>
        <w:widowControl w:val="0"/>
        <w:spacing w:after="160"/>
        <w:ind w:firstLine="567"/>
        <w:jc w:val="both"/>
        <w:rPr>
          <w:rFonts w:ascii="GHEA Grapalat" w:hAnsi="GHEA Grapalat"/>
          <w:i/>
        </w:rPr>
      </w:pPr>
    </w:p>
    <w:p w14:paraId="0D72D5AD"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097C0FF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14:paraId="70D2F57F" w14:textId="77777777" w:rsidR="00013163" w:rsidRPr="009044F1" w:rsidRDefault="00013163" w:rsidP="00013163">
      <w:pPr>
        <w:widowControl w:val="0"/>
        <w:spacing w:after="160"/>
        <w:ind w:firstLine="567"/>
        <w:jc w:val="center"/>
        <w:rPr>
          <w:rFonts w:ascii="GHEA Grapalat" w:hAnsi="GHEA Grapalat"/>
          <w:i/>
        </w:rPr>
      </w:pPr>
    </w:p>
    <w:p w14:paraId="7FD26210" w14:textId="0BC7B934" w:rsidR="0026643B" w:rsidRPr="00B6338C" w:rsidRDefault="00DF1165" w:rsidP="0026643B">
      <w:pPr>
        <w:widowControl w:val="0"/>
        <w:jc w:val="center"/>
        <w:rPr>
          <w:rFonts w:ascii="GHEA Grapalat" w:hAnsi="GHEA Grapalat"/>
          <w:b/>
        </w:rPr>
      </w:pPr>
      <w:r>
        <w:rPr>
          <w:rFonts w:ascii="GHEA Grapalat" w:hAnsi="GHEA Grapalat"/>
          <w:b/>
        </w:rPr>
        <w:t xml:space="preserve">СЖАТЫЙ ПРИРОДНЫЙ </w:t>
      </w:r>
      <w:proofErr w:type="gramStart"/>
      <w:r>
        <w:rPr>
          <w:rFonts w:ascii="GHEA Grapalat" w:hAnsi="GHEA Grapalat"/>
          <w:b/>
        </w:rPr>
        <w:t>ГАЗ</w:t>
      </w:r>
      <w:r w:rsidR="00D92B04">
        <w:rPr>
          <w:rFonts w:ascii="GHEA Grapalat" w:hAnsi="GHEA Grapalat"/>
          <w:b/>
        </w:rPr>
        <w:t xml:space="preserve"> </w:t>
      </w:r>
      <w:r w:rsidR="0026643B" w:rsidRPr="00B6338C">
        <w:rPr>
          <w:rFonts w:ascii="GHEA Grapalat" w:hAnsi="GHEA Grapalat"/>
          <w:b/>
        </w:rPr>
        <w:t xml:space="preserve"> </w:t>
      </w:r>
      <w:r w:rsidR="0026643B" w:rsidRPr="002E069D">
        <w:rPr>
          <w:rFonts w:ascii="GHEA Grapalat" w:hAnsi="GHEA Grapalat"/>
          <w:b/>
        </w:rPr>
        <w:t>ДЛЯ</w:t>
      </w:r>
      <w:proofErr w:type="gramEnd"/>
      <w:r w:rsidR="0026643B" w:rsidRPr="002E069D">
        <w:rPr>
          <w:rFonts w:ascii="GHEA Grapalat" w:hAnsi="GHEA Grapalat"/>
          <w:b/>
        </w:rPr>
        <w:t xml:space="preserve"> НУЖД</w:t>
      </w:r>
      <w:r w:rsidR="0026643B" w:rsidRPr="00B6338C">
        <w:rPr>
          <w:rFonts w:ascii="GHEA Grapalat" w:hAnsi="GHEA Grapalat"/>
          <w:b/>
        </w:rPr>
        <w:t xml:space="preserve"> «КОММУНАЛЬНОЕ ХОЗЯЙСТВО АНИ» ОБЩИНЫ АНИ ШИРАКСКОГО МАРЗА РЕСПУБЛИКИ АРМЕНИЯ</w:t>
      </w:r>
      <w:r w:rsidR="0026643B" w:rsidRPr="00B6338C" w:rsidDel="004D5DC9">
        <w:rPr>
          <w:rFonts w:ascii="GHEA Grapalat" w:hAnsi="GHEA Grapalat"/>
          <w:b/>
        </w:rPr>
        <w:t xml:space="preserve"> </w:t>
      </w:r>
    </w:p>
    <w:p w14:paraId="6B7DD57C" w14:textId="77777777" w:rsidR="00160AE4" w:rsidRPr="003A1EBB" w:rsidRDefault="00160AE4" w:rsidP="00B46D58">
      <w:pPr>
        <w:widowControl w:val="0"/>
        <w:spacing w:after="160"/>
        <w:ind w:firstLine="567"/>
        <w:jc w:val="center"/>
        <w:rPr>
          <w:rFonts w:ascii="GHEA Grapalat" w:hAnsi="GHEA Grapalat"/>
        </w:rPr>
      </w:pPr>
    </w:p>
    <w:p w14:paraId="5573F978" w14:textId="28246870"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5410D2">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5D366182" w14:textId="77777777" w:rsidR="00C67E80" w:rsidRPr="009044F1" w:rsidRDefault="00C67E80" w:rsidP="00B46D58">
      <w:pPr>
        <w:widowControl w:val="0"/>
        <w:spacing w:after="160"/>
        <w:jc w:val="center"/>
        <w:rPr>
          <w:rFonts w:ascii="GHEA Grapalat" w:hAnsi="GHEA Grapalat" w:cs="Sylfaen"/>
          <w:b/>
        </w:rPr>
      </w:pPr>
    </w:p>
    <w:p w14:paraId="0A47AE2B"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7AF15759" w14:textId="77777777" w:rsidR="002E069D" w:rsidRPr="008842CE" w:rsidRDefault="002E069D" w:rsidP="00B46D58">
      <w:pPr>
        <w:widowControl w:val="0"/>
        <w:spacing w:after="160"/>
        <w:jc w:val="center"/>
        <w:rPr>
          <w:rFonts w:ascii="GHEA Grapalat" w:hAnsi="GHEA Grapalat"/>
        </w:rPr>
      </w:pPr>
    </w:p>
    <w:p w14:paraId="17B0E639"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787CD9F7"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68C2E0F3"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173CACD0"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DBE5592"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59E589BF"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627FF3FE"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1C03DEC"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27148118"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58A940F2"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02D6BD6"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198EEE79" w14:textId="77777777" w:rsidR="00520F57" w:rsidRDefault="00520F57" w:rsidP="00B46D58">
      <w:pPr>
        <w:widowControl w:val="0"/>
        <w:spacing w:after="160"/>
        <w:jc w:val="center"/>
        <w:rPr>
          <w:rFonts w:ascii="GHEA Grapalat" w:hAnsi="GHEA Grapalat"/>
          <w:b/>
        </w:rPr>
      </w:pPr>
    </w:p>
    <w:p w14:paraId="1B5F6A02" w14:textId="77777777" w:rsidR="00520F57" w:rsidRDefault="00520F57" w:rsidP="00B46D58">
      <w:pPr>
        <w:widowControl w:val="0"/>
        <w:spacing w:after="160"/>
        <w:jc w:val="center"/>
        <w:rPr>
          <w:rFonts w:ascii="GHEA Grapalat" w:hAnsi="GHEA Grapalat"/>
          <w:b/>
        </w:rPr>
      </w:pPr>
    </w:p>
    <w:p w14:paraId="36727E3B"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61617D6A" w14:textId="77777777" w:rsidR="008842CE" w:rsidRPr="00374F4A" w:rsidRDefault="008842CE" w:rsidP="00B46D58">
      <w:pPr>
        <w:widowControl w:val="0"/>
        <w:spacing w:after="160"/>
        <w:jc w:val="center"/>
        <w:rPr>
          <w:rFonts w:ascii="GHEA Grapalat" w:hAnsi="GHEA Grapalat"/>
          <w:b/>
        </w:rPr>
      </w:pPr>
    </w:p>
    <w:p w14:paraId="74153F7E" w14:textId="54CAD731"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5410D2">
        <w:rPr>
          <w:rFonts w:ascii="GHEA Grapalat" w:hAnsi="GHEA Grapalat"/>
          <w:b/>
        </w:rPr>
        <w:t>ЗАПРОС КОТИРОВОК</w:t>
      </w:r>
    </w:p>
    <w:p w14:paraId="6E31CBDE" w14:textId="77777777" w:rsidR="00520F57" w:rsidRPr="008842CE" w:rsidRDefault="00520F57" w:rsidP="00B46D58">
      <w:pPr>
        <w:widowControl w:val="0"/>
        <w:spacing w:after="160"/>
        <w:jc w:val="center"/>
        <w:rPr>
          <w:rFonts w:ascii="GHEA Grapalat" w:hAnsi="GHEA Grapalat"/>
          <w:b/>
        </w:rPr>
      </w:pPr>
    </w:p>
    <w:p w14:paraId="0766F0AC"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132BB50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ECD80E7"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7CD6D4D6" w14:textId="77777777" w:rsidR="00E17B7F" w:rsidRDefault="00E17B7F">
      <w:pPr>
        <w:rPr>
          <w:rFonts w:ascii="GHEA Grapalat" w:hAnsi="GHEA Grapalat"/>
          <w:spacing w:val="-6"/>
        </w:rPr>
      </w:pPr>
      <w:r>
        <w:rPr>
          <w:rFonts w:ascii="GHEA Grapalat" w:hAnsi="GHEA Grapalat"/>
          <w:spacing w:val="-6"/>
        </w:rPr>
        <w:br w:type="page"/>
      </w:r>
    </w:p>
    <w:p w14:paraId="58B01B6A" w14:textId="0D4C1161"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7D37C6">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DF1165">
        <w:rPr>
          <w:rFonts w:ascii="GHEA Grapalat" w:hAnsi="GHEA Grapalat"/>
          <w:spacing w:val="-6"/>
        </w:rPr>
        <w:t>ШМАКТ-GHAPDzB-25/8</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7188D24" w14:textId="2F21AA99"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B323F">
        <w:rPr>
          <w:rFonts w:ascii="GHEA Grapalat" w:hAnsi="GHEA Grapalat"/>
          <w:i/>
        </w:rPr>
        <w:t xml:space="preserve">,,Коммунальное хозяйство Ани” общины Ани, Ширакский </w:t>
      </w:r>
      <w:proofErr w:type="spellStart"/>
      <w:r w:rsidR="007B323F">
        <w:rPr>
          <w:rFonts w:ascii="GHEA Grapalat" w:hAnsi="GHEA Grapalat"/>
          <w:i/>
        </w:rPr>
        <w:t>марз</w:t>
      </w:r>
      <w:proofErr w:type="spellEnd"/>
      <w:r w:rsidR="007B323F">
        <w:rPr>
          <w:rFonts w:ascii="GHEA Grapalat" w:hAnsi="GHEA Grapalat"/>
          <w:i/>
        </w:rPr>
        <w:t xml:space="preserve">, Республика Армения </w:t>
      </w:r>
      <w:r w:rsidR="007F4104"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03EBA3E7"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01FB9848"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C0DC0F3" w14:textId="411B32D1"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7F4104" w:rsidRPr="00516C9D">
        <w:rPr>
          <w:rFonts w:ascii="GHEA Grapalat" w:hAnsi="GHEA Grapalat"/>
          <w:sz w:val="24"/>
          <w:szCs w:val="24"/>
        </w:rPr>
        <w:t>ani.hamaynqapetaran.91@mail.ru</w:t>
      </w:r>
      <w:r w:rsidR="007F4104" w:rsidRPr="009044F1">
        <w:rPr>
          <w:rFonts w:ascii="GHEA Grapalat" w:hAnsi="GHEA Grapalat"/>
          <w:sz w:val="24"/>
          <w:szCs w:val="24"/>
        </w:rPr>
        <w:t>.</w:t>
      </w:r>
    </w:p>
    <w:p w14:paraId="26AFE600"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14:paraId="45174F90"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2A541EAE"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829CB1B" w14:textId="4295EFB3"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DF1165" w:rsidRPr="00DF1165">
        <w:rPr>
          <w:rFonts w:ascii="GHEA Grapalat" w:hAnsi="GHEA Grapalat"/>
          <w:i w:val="0"/>
          <w:sz w:val="24"/>
          <w:szCs w:val="24"/>
        </w:rPr>
        <w:t>Сжатый природный газ</w:t>
      </w:r>
      <w:r w:rsidR="00DF1165"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w:t>
      </w:r>
      <w:proofErr w:type="gramStart"/>
      <w:r w:rsidRPr="009044F1">
        <w:rPr>
          <w:rFonts w:ascii="GHEA Grapalat" w:hAnsi="GHEA Grapalat"/>
          <w:i w:val="0"/>
          <w:sz w:val="24"/>
          <w:szCs w:val="24"/>
        </w:rPr>
        <w:t xml:space="preserve">нужд </w:t>
      </w:r>
      <w:r w:rsidR="007B323F">
        <w:rPr>
          <w:rFonts w:ascii="GHEA Grapalat" w:hAnsi="GHEA Grapalat"/>
          <w:i w:val="0"/>
          <w:sz w:val="24"/>
          <w:szCs w:val="24"/>
        </w:rPr>
        <w:t>,,Коммунальное</w:t>
      </w:r>
      <w:proofErr w:type="gramEnd"/>
      <w:r w:rsidR="007B323F">
        <w:rPr>
          <w:rFonts w:ascii="GHEA Grapalat" w:hAnsi="GHEA Grapalat"/>
          <w:i w:val="0"/>
          <w:sz w:val="24"/>
          <w:szCs w:val="24"/>
        </w:rPr>
        <w:t xml:space="preserve"> хозяйство Ани” общины Ани, Ширакский </w:t>
      </w:r>
      <w:proofErr w:type="spellStart"/>
      <w:r w:rsidR="007B323F">
        <w:rPr>
          <w:rFonts w:ascii="GHEA Grapalat" w:hAnsi="GHEA Grapalat"/>
          <w:i w:val="0"/>
          <w:sz w:val="24"/>
          <w:szCs w:val="24"/>
        </w:rPr>
        <w:t>марз</w:t>
      </w:r>
      <w:proofErr w:type="spellEnd"/>
      <w:r w:rsidR="007B323F">
        <w:rPr>
          <w:rFonts w:ascii="GHEA Grapalat" w:hAnsi="GHEA Grapalat"/>
          <w:i w:val="0"/>
          <w:sz w:val="24"/>
          <w:szCs w:val="24"/>
        </w:rPr>
        <w:t xml:space="preserve">, Республика Армения </w:t>
      </w:r>
      <w:r w:rsidRPr="009044F1">
        <w:rPr>
          <w:rFonts w:ascii="GHEA Grapalat" w:hAnsi="GHEA Grapalat"/>
          <w:i w:val="0"/>
          <w:sz w:val="24"/>
          <w:szCs w:val="24"/>
        </w:rPr>
        <w:t>, которые сгруппированы в лоты "</w:t>
      </w:r>
      <w:r w:rsidR="007706A0">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
      <w:tr w:rsidR="00412028" w:rsidRPr="009044F1" w14:paraId="186C5E3D" w14:textId="77777777" w:rsidTr="005F5232">
        <w:trPr>
          <w:jc w:val="center"/>
        </w:trPr>
        <w:tc>
          <w:tcPr>
            <w:tcW w:w="2776" w:type="dxa"/>
            <w:gridSpan w:val="2"/>
            <w:vAlign w:val="center"/>
          </w:tcPr>
          <w:p w14:paraId="1B27AB04" w14:textId="77777777" w:rsidR="00412028" w:rsidRPr="00C53648" w:rsidRDefault="00412028" w:rsidP="005F5232">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14:paraId="5BD86A21" w14:textId="77777777" w:rsidR="00412028" w:rsidRPr="00C53648" w:rsidRDefault="00412028" w:rsidP="005F5232">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412028" w:rsidRPr="009044F1" w14:paraId="54286296" w14:textId="77777777" w:rsidTr="005F5232">
        <w:trPr>
          <w:jc w:val="center"/>
        </w:trPr>
        <w:tc>
          <w:tcPr>
            <w:tcW w:w="1530" w:type="dxa"/>
            <w:vAlign w:val="center"/>
          </w:tcPr>
          <w:p w14:paraId="1068135E" w14:textId="77777777" w:rsidR="00412028" w:rsidRPr="009044F1" w:rsidRDefault="00412028" w:rsidP="005F523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14:paraId="03BBC263" w14:textId="77777777" w:rsidR="00412028" w:rsidRPr="00C53648" w:rsidRDefault="00412028" w:rsidP="005F5232">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14:paraId="551CFD25" w14:textId="77777777" w:rsidR="00412028" w:rsidRPr="00C53648" w:rsidRDefault="00412028" w:rsidP="005F5232">
            <w:pPr>
              <w:pStyle w:val="BodyTextIndent2"/>
              <w:widowControl w:val="0"/>
              <w:spacing w:after="120" w:line="240" w:lineRule="auto"/>
              <w:ind w:firstLine="0"/>
              <w:rPr>
                <w:rFonts w:ascii="GHEA Grapalat" w:hAnsi="GHEA Grapalat"/>
                <w:b/>
                <w:i/>
                <w:sz w:val="24"/>
                <w:szCs w:val="24"/>
              </w:rPr>
            </w:pPr>
          </w:p>
        </w:tc>
      </w:tr>
      <w:tr w:rsidR="007706A0" w:rsidRPr="009044F1" w14:paraId="3DFF2C7A" w14:textId="77777777" w:rsidTr="005F5232">
        <w:trPr>
          <w:jc w:val="center"/>
        </w:trPr>
        <w:tc>
          <w:tcPr>
            <w:tcW w:w="1530" w:type="dxa"/>
            <w:vAlign w:val="center"/>
          </w:tcPr>
          <w:p w14:paraId="2C5AEEC8" w14:textId="77777777" w:rsidR="007706A0" w:rsidRPr="009044F1" w:rsidRDefault="007706A0" w:rsidP="007706A0">
            <w:pPr>
              <w:pStyle w:val="BodyTextIndent2"/>
              <w:widowControl w:val="0"/>
              <w:numPr>
                <w:ilvl w:val="0"/>
                <w:numId w:val="35"/>
              </w:numPr>
              <w:spacing w:after="120" w:line="240" w:lineRule="auto"/>
              <w:jc w:val="center"/>
              <w:rPr>
                <w:rFonts w:ascii="GHEA Grapalat" w:hAnsi="GHEA Grapalat"/>
                <w:sz w:val="24"/>
                <w:szCs w:val="24"/>
              </w:rPr>
            </w:pPr>
          </w:p>
        </w:tc>
        <w:tc>
          <w:tcPr>
            <w:tcW w:w="1246" w:type="dxa"/>
            <w:vAlign w:val="center"/>
          </w:tcPr>
          <w:p w14:paraId="378743C7" w14:textId="288397B4" w:rsidR="007706A0" w:rsidRPr="00DF1165" w:rsidRDefault="00DF1165" w:rsidP="007706A0">
            <w:pPr>
              <w:jc w:val="center"/>
              <w:rPr>
                <w:rFonts w:ascii="GHEA Grapalat" w:hAnsi="GHEA Grapalat" w:cs="Sylfaen"/>
                <w:color w:val="000000"/>
                <w:sz w:val="16"/>
                <w:szCs w:val="16"/>
                <w:shd w:val="clear" w:color="auto" w:fill="FFFFFF"/>
              </w:rPr>
            </w:pPr>
            <w:r>
              <w:rPr>
                <w:rFonts w:ascii="GHEA Grapalat" w:hAnsi="GHEA Grapalat"/>
                <w:sz w:val="16"/>
                <w:szCs w:val="16"/>
              </w:rPr>
              <w:t>350000</w:t>
            </w:r>
          </w:p>
        </w:tc>
        <w:tc>
          <w:tcPr>
            <w:tcW w:w="6458" w:type="dxa"/>
            <w:vAlign w:val="center"/>
          </w:tcPr>
          <w:p w14:paraId="5B3FE9F4" w14:textId="7CA10DA9" w:rsidR="007706A0" w:rsidRPr="00DF1165" w:rsidRDefault="00DF1165" w:rsidP="00DF1165">
            <w:pPr>
              <w:pStyle w:val="BodyTextIndent2"/>
              <w:widowControl w:val="0"/>
              <w:spacing w:after="160" w:line="240" w:lineRule="auto"/>
              <w:ind w:firstLine="567"/>
              <w:rPr>
                <w:rFonts w:ascii="GHEA Grapalat" w:hAnsi="GHEA Grapalat"/>
                <w:sz w:val="24"/>
                <w:szCs w:val="24"/>
              </w:rPr>
            </w:pPr>
            <w:r w:rsidRPr="00DF1165">
              <w:rPr>
                <w:rFonts w:ascii="GHEA Grapalat" w:hAnsi="GHEA Grapalat"/>
                <w:sz w:val="24"/>
                <w:szCs w:val="24"/>
              </w:rPr>
              <w:t>Сжатый природный газ</w:t>
            </w:r>
          </w:p>
        </w:tc>
      </w:tr>
    </w:tbl>
    <w:p w14:paraId="5AE5C31B" w14:textId="77777777"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66AAC539"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405D04AF"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4B89736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731D41B5"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14:paraId="446EB04B"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14:paraId="656E0AAE"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499CA27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191135E7"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44D98C3" w14:textId="77777777"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6FEA535E" w14:textId="77777777"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B8D37E2" w14:textId="77777777"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43A5A0F5" w14:textId="77777777" w:rsidR="006622A4" w:rsidRPr="009044F1" w:rsidRDefault="006622A4" w:rsidP="00B46D58">
      <w:pPr>
        <w:widowControl w:val="0"/>
        <w:tabs>
          <w:tab w:val="left" w:pos="1134"/>
        </w:tabs>
        <w:spacing w:after="160"/>
        <w:ind w:firstLine="567"/>
        <w:jc w:val="both"/>
        <w:rPr>
          <w:rFonts w:ascii="GHEA Grapalat" w:hAnsi="GHEA Grapalat" w:cs="Sylfaen"/>
        </w:rPr>
      </w:pPr>
    </w:p>
    <w:p w14:paraId="441CB84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CD5B357" w14:textId="77777777"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14:paraId="4D4DD1A5"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D7073E5"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E1AE09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08262C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B8E1C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55ED3683"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08511A4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2A69013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960470A"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1D921CFB"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096E949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24627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87225B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E1CA396"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4BBC7261" w14:textId="77777777"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w:t>
      </w:r>
      <w:proofErr w:type="spellStart"/>
      <w:r w:rsidR="00A425E2" w:rsidRPr="003F2899">
        <w:rPr>
          <w:rFonts w:ascii="GHEA Grapalat" w:hAnsi="GHEA Grapalat"/>
        </w:rPr>
        <w:t>Moodys</w:t>
      </w:r>
      <w:proofErr w:type="spellEnd"/>
      <w:r w:rsidR="00A425E2" w:rsidRPr="003F2899">
        <w:rPr>
          <w:rFonts w:ascii="GHEA Grapalat" w:hAnsi="GHEA Grapalat"/>
        </w:rPr>
        <w:t xml:space="preserve">, Standard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14:paraId="177CD89E"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2B8EF606"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68108BE"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F391C38"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C56DB"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79CC01D"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6382E6FC" w14:textId="77777777"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2FE43235" w14:textId="78DCEB0D"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066DAD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4E758A7"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A40EEFD"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81D1E1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6B2B02F8" w14:textId="7CAF2DEB" w:rsidR="00B051BE" w:rsidRPr="009044F1" w:rsidRDefault="00096865" w:rsidP="005D4379">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6C1DC187"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4C96455D"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BEFDB39"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7BB9FCC2"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922A3A0" w14:textId="3142B8C6"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410D2">
        <w:rPr>
          <w:rFonts w:ascii="GHEA Grapalat" w:hAnsi="GHEA Grapalat"/>
          <w:sz w:val="24"/>
          <w:szCs w:val="24"/>
        </w:rPr>
        <w:t>запрос котировок</w:t>
      </w:r>
      <w:r w:rsidRPr="009044F1">
        <w:rPr>
          <w:rFonts w:ascii="GHEA Grapalat" w:hAnsi="GHEA Grapalat"/>
          <w:sz w:val="24"/>
          <w:szCs w:val="24"/>
        </w:rPr>
        <w:t>.</w:t>
      </w:r>
    </w:p>
    <w:p w14:paraId="30EC026C" w14:textId="353F2CEC" w:rsidR="00A80ECD" w:rsidRPr="003A71E7" w:rsidRDefault="00A80ECD" w:rsidP="008C689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3A71E7" w:rsidRPr="00DE52A9">
        <w:rPr>
          <w:rFonts w:ascii="GHEA Grapalat" w:hAnsi="GHEA Grapalat"/>
          <w:i/>
          <w:sz w:val="24"/>
          <w:szCs w:val="24"/>
        </w:rPr>
        <w:t xml:space="preserve">РА, Ширакский </w:t>
      </w:r>
      <w:proofErr w:type="spellStart"/>
      <w:r w:rsidR="003A71E7" w:rsidRPr="00DE52A9">
        <w:rPr>
          <w:rFonts w:ascii="GHEA Grapalat" w:hAnsi="GHEA Grapalat"/>
          <w:i/>
          <w:sz w:val="24"/>
          <w:szCs w:val="24"/>
        </w:rPr>
        <w:t>марз</w:t>
      </w:r>
      <w:proofErr w:type="spellEnd"/>
      <w:r w:rsidR="003A71E7" w:rsidRPr="00DE52A9">
        <w:rPr>
          <w:rFonts w:ascii="GHEA Grapalat" w:hAnsi="GHEA Grapalat"/>
          <w:i/>
          <w:sz w:val="24"/>
          <w:szCs w:val="24"/>
        </w:rPr>
        <w:t xml:space="preserve">, </w:t>
      </w:r>
      <w:r w:rsidR="003A71E7">
        <w:rPr>
          <w:rFonts w:ascii="GHEA Grapalat" w:hAnsi="GHEA Grapalat"/>
          <w:i/>
          <w:sz w:val="24"/>
          <w:szCs w:val="24"/>
        </w:rPr>
        <w:t>г</w:t>
      </w:r>
      <w:r w:rsidR="003A71E7" w:rsidRPr="00DE52A9">
        <w:rPr>
          <w:rFonts w:ascii="GHEA Grapalat" w:hAnsi="GHEA Grapalat"/>
          <w:i/>
          <w:sz w:val="24"/>
          <w:szCs w:val="24"/>
        </w:rPr>
        <w:t xml:space="preserve">. </w:t>
      </w:r>
      <w:proofErr w:type="spellStart"/>
      <w:r w:rsidR="003A71E7" w:rsidRPr="00DE52A9">
        <w:rPr>
          <w:rFonts w:ascii="GHEA Grapalat" w:hAnsi="GHEA Grapalat"/>
          <w:i/>
          <w:sz w:val="24"/>
          <w:szCs w:val="24"/>
        </w:rPr>
        <w:t>Маралик</w:t>
      </w:r>
      <w:proofErr w:type="spellEnd"/>
      <w:r w:rsidR="003A71E7" w:rsidRPr="00DE52A9">
        <w:rPr>
          <w:rFonts w:ascii="GHEA Grapalat" w:hAnsi="GHEA Grapalat"/>
          <w:i/>
          <w:sz w:val="24"/>
          <w:szCs w:val="24"/>
        </w:rPr>
        <w:t xml:space="preserve">, </w:t>
      </w:r>
      <w:proofErr w:type="spellStart"/>
      <w:r w:rsidR="003A71E7" w:rsidRPr="00DE52A9">
        <w:rPr>
          <w:rFonts w:ascii="GHEA Grapalat" w:hAnsi="GHEA Grapalat"/>
          <w:i/>
          <w:sz w:val="24"/>
          <w:szCs w:val="24"/>
        </w:rPr>
        <w:t>Мадатян</w:t>
      </w:r>
      <w:proofErr w:type="spellEnd"/>
      <w:r w:rsidR="003A71E7" w:rsidRPr="00DE52A9">
        <w:rPr>
          <w:rFonts w:ascii="GHEA Grapalat" w:hAnsi="GHEA Grapalat"/>
          <w:i/>
          <w:sz w:val="24"/>
          <w:szCs w:val="24"/>
        </w:rPr>
        <w:t xml:space="preserve"> 1</w:t>
      </w:r>
      <w:r w:rsidR="003A71E7">
        <w:rPr>
          <w:rFonts w:ascii="GHEA Grapalat" w:hAnsi="GHEA Grapalat"/>
          <w:i/>
          <w:sz w:val="24"/>
          <w:szCs w:val="24"/>
        </w:rPr>
        <w:t xml:space="preserve"> /муниципалитет </w:t>
      </w:r>
      <w:proofErr w:type="gramStart"/>
      <w:r w:rsidR="003A71E7">
        <w:rPr>
          <w:rFonts w:ascii="GHEA Grapalat" w:hAnsi="GHEA Grapalat"/>
          <w:i/>
          <w:sz w:val="24"/>
          <w:szCs w:val="24"/>
        </w:rPr>
        <w:t>Ани/</w:t>
      </w:r>
      <w:r>
        <w:rPr>
          <w:rFonts w:ascii="GHEA Grapalat" w:hAnsi="GHEA Grapalat"/>
          <w:sz w:val="24"/>
          <w:szCs w:val="24"/>
        </w:rPr>
        <w:t>не</w:t>
      </w:r>
      <w:proofErr w:type="gramEnd"/>
      <w:r>
        <w:rPr>
          <w:rFonts w:ascii="GHEA Grapalat" w:hAnsi="GHEA Grapalat"/>
          <w:sz w:val="24"/>
          <w:szCs w:val="24"/>
        </w:rPr>
        <w:t xml:space="preserve"> позднее, чем "</w:t>
      </w:r>
      <w:r w:rsidR="00DF1165">
        <w:rPr>
          <w:rFonts w:ascii="GHEA Grapalat" w:hAnsi="GHEA Grapalat"/>
          <w:sz w:val="24"/>
          <w:szCs w:val="24"/>
        </w:rPr>
        <w:t>17:00</w:t>
      </w:r>
      <w:r>
        <w:rPr>
          <w:rFonts w:ascii="GHEA Grapalat" w:hAnsi="GHEA Grapalat"/>
          <w:sz w:val="24"/>
          <w:szCs w:val="24"/>
        </w:rPr>
        <w:t>" часов "</w:t>
      </w:r>
      <w:r w:rsidR="003A71E7" w:rsidRPr="003A71E7">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6925C625" w14:textId="6F7BED68"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3A71E7" w:rsidRPr="00F7287D">
        <w:rPr>
          <w:rFonts w:ascii="GHEA Grapalat" w:hAnsi="GHEA Grapalat"/>
          <w:sz w:val="24"/>
          <w:szCs w:val="24"/>
        </w:rPr>
        <w:t>Сатеник</w:t>
      </w:r>
      <w:proofErr w:type="spellEnd"/>
      <w:r w:rsidR="003A71E7" w:rsidRPr="00F7287D">
        <w:rPr>
          <w:rFonts w:ascii="GHEA Grapalat" w:hAnsi="GHEA Grapalat"/>
          <w:sz w:val="24"/>
          <w:szCs w:val="24"/>
        </w:rPr>
        <w:t xml:space="preserve"> </w:t>
      </w:r>
      <w:proofErr w:type="spellStart"/>
      <w:r w:rsidR="003A71E7" w:rsidRPr="00F7287D">
        <w:rPr>
          <w:rFonts w:ascii="GHEA Grapalat" w:hAnsi="GHEA Grapalat"/>
          <w:sz w:val="24"/>
          <w:szCs w:val="24"/>
        </w:rPr>
        <w:t>Закарян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692F5C4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8F3B34F"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1832BB4A"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6D47B456"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72DE38C1"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52344B82"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3B419CC2" w14:textId="0E33E3BF"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p>
    <w:p w14:paraId="5F2792D8" w14:textId="79FFDC37"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5F25EF" w:rsidRPr="008E138A">
        <w:rPr>
          <w:rFonts w:ascii="GHEA Grapalat" w:hAnsi="GHEA Grapalat" w:cs="Sylfaen"/>
          <w:sz w:val="24"/>
          <w:szCs w:val="24"/>
        </w:rPr>
        <w:t>:</w:t>
      </w:r>
      <w:r w:rsidR="00932115" w:rsidRPr="008E138A">
        <w:t xml:space="preserve"> </w:t>
      </w:r>
    </w:p>
    <w:p w14:paraId="0C39568B" w14:textId="77777777"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06F29E62"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24B2D5E4"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7BC45FD2"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379CECE2"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A385BAB"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F21601F" w14:textId="77777777" w:rsidR="0049655D" w:rsidRDefault="0049655D">
      <w:pPr>
        <w:rPr>
          <w:rFonts w:ascii="GHEA Grapalat" w:hAnsi="GHEA Grapalat"/>
          <w:b/>
        </w:rPr>
      </w:pPr>
    </w:p>
    <w:p w14:paraId="3E717D86"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22E945B0"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A2339C4"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46C0352"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1EC848F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04A30B76"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7DFB7366"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3286FF79"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0003A2B2" w14:textId="77777777"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14:paraId="2685430F"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616A595C"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7F30DF4" w14:textId="77777777" w:rsidR="00096865" w:rsidRPr="009044F1" w:rsidRDefault="00096865" w:rsidP="00B46D58">
      <w:pPr>
        <w:pStyle w:val="BodyTextIndent2"/>
        <w:widowControl w:val="0"/>
        <w:spacing w:after="160" w:line="240" w:lineRule="auto"/>
        <w:ind w:firstLine="567"/>
        <w:rPr>
          <w:rFonts w:ascii="GHEA Grapalat" w:hAnsi="GHEA Grapalat"/>
          <w:sz w:val="24"/>
          <w:szCs w:val="24"/>
        </w:rPr>
      </w:pPr>
    </w:p>
    <w:p w14:paraId="526B1E9C"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72821FC2"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509548F"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51FDA7D2" w14:textId="77777777" w:rsidR="00FA0E41" w:rsidRPr="009044F1" w:rsidRDefault="00FA0E41" w:rsidP="00B46D58">
      <w:pPr>
        <w:widowControl w:val="0"/>
        <w:spacing w:after="160"/>
        <w:ind w:firstLine="567"/>
        <w:jc w:val="center"/>
        <w:rPr>
          <w:rFonts w:ascii="GHEA Grapalat" w:hAnsi="GHEA Grapalat"/>
          <w:b/>
        </w:rPr>
      </w:pPr>
    </w:p>
    <w:p w14:paraId="73A1D864"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22F77090" w14:textId="67A49A11"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0C2765">
        <w:rPr>
          <w:rFonts w:ascii="GHEA Grapalat" w:hAnsi="GHEA Grapalat"/>
          <w:sz w:val="24"/>
          <w:szCs w:val="24"/>
          <w:lang w:val="hy-AM"/>
        </w:rPr>
        <w:t>7</w:t>
      </w:r>
      <w:r w:rsidRPr="009044F1">
        <w:rPr>
          <w:rFonts w:ascii="GHEA Grapalat" w:hAnsi="GHEA Grapalat"/>
          <w:sz w:val="24"/>
          <w:szCs w:val="24"/>
        </w:rPr>
        <w:t>"-</w:t>
      </w:r>
      <w:proofErr w:type="spellStart"/>
      <w:r w:rsidRPr="009044F1">
        <w:rPr>
          <w:rFonts w:ascii="GHEA Grapalat" w:hAnsi="GHEA Grapalat"/>
          <w:sz w:val="24"/>
          <w:szCs w:val="24"/>
        </w:rPr>
        <w:t>ый</w:t>
      </w:r>
      <w:proofErr w:type="spellEnd"/>
      <w:r w:rsidRPr="009044F1">
        <w:rPr>
          <w:rFonts w:ascii="GHEA Grapalat" w:hAnsi="GHEA Grapalat"/>
          <w:sz w:val="24"/>
          <w:szCs w:val="24"/>
        </w:rPr>
        <w:t xml:space="preserve"> день в "</w:t>
      </w:r>
      <w:r w:rsidR="00DF1165">
        <w:rPr>
          <w:rFonts w:ascii="GHEA Grapalat" w:hAnsi="GHEA Grapalat"/>
          <w:sz w:val="24"/>
          <w:szCs w:val="24"/>
          <w:lang w:val="hy-AM"/>
        </w:rPr>
        <w:t>17:00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14:paraId="09A5FE16" w14:textId="77777777"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14:paraId="40114731" w14:textId="77777777"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14:paraId="71E4FB4A"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78893393"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28C8B9C" w14:textId="77777777"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14:paraId="24D4A73B" w14:textId="77777777"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D2047D2"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A6FFE69"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257FC1B0"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136319D" w14:textId="77777777"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14:paraId="071A221D" w14:textId="59D9E42C"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26635">
        <w:rPr>
          <w:rFonts w:ascii="GHEA Grapalat" w:hAnsi="GHEA Grapalat"/>
          <w:i w:val="0"/>
          <w:sz w:val="24"/>
          <w:szCs w:val="24"/>
        </w:rPr>
        <w:t>Центрального</w:t>
      </w:r>
      <w:r w:rsidR="00B26635" w:rsidRPr="00F27F7F">
        <w:rPr>
          <w:rFonts w:ascii="GHEA Grapalat" w:hAnsi="GHEA Grapalat"/>
          <w:i w:val="0"/>
          <w:sz w:val="24"/>
          <w:szCs w:val="24"/>
        </w:rPr>
        <w:t xml:space="preserve"> банк</w:t>
      </w:r>
      <w:r w:rsidR="00B26635">
        <w:rPr>
          <w:rFonts w:ascii="GHEA Grapalat" w:hAnsi="GHEA Grapalat"/>
          <w:i w:val="0"/>
          <w:sz w:val="24"/>
          <w:szCs w:val="24"/>
        </w:rPr>
        <w:t>а РА</w:t>
      </w:r>
      <w:r w:rsidR="00A01157">
        <w:rPr>
          <w:rFonts w:ascii="GHEA Grapalat" w:hAnsi="GHEA Grapalat"/>
          <w:i w:val="0"/>
          <w:sz w:val="24"/>
          <w:szCs w:val="24"/>
        </w:rPr>
        <w:t>.</w:t>
      </w:r>
    </w:p>
    <w:p w14:paraId="109B705B" w14:textId="77777777"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14:paraId="363200EA"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2"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14:paraId="3759F12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14:paraId="1084CDA5"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51D1E51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7C4DAADE"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AA103DA" w14:textId="77777777" w:rsidR="00D64A0E" w:rsidRDefault="009B6D58" w:rsidP="00D64A0E">
      <w:pPr>
        <w:pStyle w:val="norm"/>
        <w:widowControl w:val="0"/>
        <w:tabs>
          <w:tab w:val="left" w:pos="1134"/>
        </w:tabs>
        <w:spacing w:after="160" w:line="240" w:lineRule="auto"/>
        <w:ind w:firstLine="567"/>
        <w:rPr>
          <w:ins w:id="3"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14:paraId="1E1DB01E" w14:textId="77777777"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73FA3447" w14:textId="77777777"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60B48FA3" w14:textId="77777777" w:rsidR="009B6D58" w:rsidRPr="009044F1" w:rsidDel="00AE108B" w:rsidRDefault="009B6D58" w:rsidP="00B46D58">
      <w:pPr>
        <w:pStyle w:val="norm"/>
        <w:widowControl w:val="0"/>
        <w:tabs>
          <w:tab w:val="left" w:pos="1134"/>
        </w:tabs>
        <w:spacing w:after="160" w:line="240" w:lineRule="auto"/>
        <w:ind w:firstLine="567"/>
        <w:rPr>
          <w:del w:id="4" w:author="Vardan" w:date="2022-10-29T23:58:00Z"/>
          <w:rFonts w:ascii="GHEA Grapalat" w:hAnsi="GHEA Grapalat" w:cs="Sylfaen"/>
          <w:sz w:val="24"/>
          <w:szCs w:val="24"/>
        </w:rPr>
      </w:pPr>
    </w:p>
    <w:p w14:paraId="09F74632"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E4CA7CE"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14:paraId="0DCE7A28"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45310ECC"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6117FC8" w14:textId="77777777"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85FBCB3"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3BD6FCD7"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41AE8777"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F8FC56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99422AF" w14:textId="77777777"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14:paraId="3303647F" w14:textId="77777777"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14:paraId="24333C92" w14:textId="77777777"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5CA77E1C" w14:textId="77777777" w:rsidR="00B24E4B" w:rsidRDefault="00B24E4B" w:rsidP="00B24E4B">
      <w:pPr>
        <w:pStyle w:val="ListParagraph"/>
        <w:widowControl w:val="0"/>
        <w:numPr>
          <w:ilvl w:val="0"/>
          <w:numId w:val="31"/>
        </w:numPr>
        <w:ind w:left="0" w:firstLine="284"/>
        <w:contextualSpacing/>
        <w:jc w:val="both"/>
        <w:rPr>
          <w:ins w:id="5"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proofErr w:type="spellStart"/>
      <w:r w:rsidR="00F97C74" w:rsidRPr="006E181F">
        <w:rPr>
          <w:rFonts w:ascii="GHEA Grapalat" w:hAnsi="GHEA Grapalat"/>
        </w:rPr>
        <w:t>сорокодневного</w:t>
      </w:r>
      <w:proofErr w:type="spellEnd"/>
      <w:r w:rsidR="00F97C74" w:rsidRPr="006E181F">
        <w:rPr>
          <w:rFonts w:ascii="GHEA Grapalat" w:hAnsi="GHEA Grapalat"/>
        </w:rPr>
        <w:t xml:space="preserve">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209DE68B" w14:textId="77777777"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4A22B53" w14:textId="77777777" w:rsidR="00C20AD3" w:rsidRPr="00637CD2" w:rsidRDefault="00C20AD3" w:rsidP="00637CD2">
      <w:pPr>
        <w:widowControl w:val="0"/>
        <w:ind w:left="284"/>
        <w:contextualSpacing/>
        <w:jc w:val="both"/>
        <w:rPr>
          <w:rFonts w:ascii="GHEA Grapalat" w:hAnsi="GHEA Grapalat"/>
        </w:rPr>
      </w:pPr>
    </w:p>
    <w:p w14:paraId="3C64FE46"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097B8538"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B27B40"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42F3225" w14:textId="77777777"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51A3A4DC" w14:textId="77777777"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DF869A9" w14:textId="1DCCECC3"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0DFA34CA" w14:textId="77777777"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14:paraId="52C7EC4B"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AC0DAF4"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39C9716"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14:paraId="195CF5AB"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E497053" w14:textId="77777777"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266D368" w14:textId="2BF2110D"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sidR="00B26635">
        <w:rPr>
          <w:rFonts w:ascii="GHEA Grapalat" w:hAnsi="GHEA Grapalat"/>
          <w:sz w:val="24"/>
          <w:szCs w:val="24"/>
          <w:lang w:val="hy-AM"/>
        </w:rPr>
        <w:t>10</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3DC8F98C" w14:textId="77777777"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621A559D" w14:textId="77777777"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7534C24" w14:textId="77777777"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14:paraId="419CCE54" w14:textId="77777777"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7A450C5" w14:textId="77777777" w:rsidR="00B47535" w:rsidRDefault="00B47535">
      <w:pPr>
        <w:rPr>
          <w:rFonts w:ascii="GHEA Grapalat" w:hAnsi="GHEA Grapalat"/>
          <w:b/>
        </w:rPr>
      </w:pPr>
      <w:r>
        <w:rPr>
          <w:rFonts w:ascii="GHEA Grapalat" w:hAnsi="GHEA Grapalat"/>
          <w:b/>
        </w:rPr>
        <w:br w:type="page"/>
      </w:r>
    </w:p>
    <w:p w14:paraId="35BB70C1"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72E1781F"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ECA3F90"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3FF54C5B"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407F1F1E" w14:textId="77777777"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14:paraId="67D9967E" w14:textId="77777777"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216F3C63"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436C68EC"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31020019" w14:textId="520B2B10"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p>
    <w:p w14:paraId="34CA9B2B" w14:textId="3D68C0E7"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w:t>
      </w:r>
      <w:proofErr w:type="gramStart"/>
      <w:r w:rsidR="00E70468" w:rsidRPr="00123A23">
        <w:rPr>
          <w:rFonts w:ascii="GHEA Grapalat" w:hAnsi="GHEA Grapalat"/>
        </w:rPr>
        <w:t xml:space="preserve">закупки </w:t>
      </w:r>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p>
    <w:p w14:paraId="5BAFA386" w14:textId="77777777"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C2142E3" w14:textId="77777777"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73BF7E7D" w14:textId="77777777"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14647A7F"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6DBC21FE" w14:textId="33016B7C"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1454DE" w:rsidRPr="004A4643">
        <w:rPr>
          <w:rFonts w:ascii="GHEA Grapalat" w:hAnsi="GHEA Grapalat"/>
          <w:i/>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14:paraId="6570EE87" w14:textId="77777777"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14:paraId="387BA88E" w14:textId="77777777"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7AFE1E8F" w14:textId="0AA58AB0"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1454DE">
        <w:rPr>
          <w:rFonts w:ascii="GHEA Grapalat" w:hAnsi="GHEA Grapalat"/>
          <w:lang w:val="hy-AM"/>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01E73F07"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5CB8014"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3AFD3DFB" w14:textId="77777777" w:rsidR="001075CA" w:rsidRDefault="001075CA" w:rsidP="001075CA">
      <w:pPr>
        <w:widowControl w:val="0"/>
        <w:tabs>
          <w:tab w:val="left" w:pos="1134"/>
        </w:tabs>
        <w:spacing w:after="160"/>
        <w:ind w:firstLine="567"/>
        <w:jc w:val="both"/>
        <w:rPr>
          <w:ins w:id="6"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14:paraId="203FA14C"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14:paraId="441BB5A7" w14:textId="77777777"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proofErr w:type="gramStart"/>
      <w:r w:rsidRPr="00C87B61">
        <w:rPr>
          <w:rFonts w:ascii="GHEA Grapalat" w:hAnsi="GHEA Grapalat" w:hint="eastAsia"/>
        </w:rPr>
        <w:t>обеспечения</w:t>
      </w:r>
      <w:proofErr w:type="gramEnd"/>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14:paraId="7614A7B9" w14:textId="77777777"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14:paraId="11735F2B" w14:textId="77777777"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14:paraId="1216AAF2" w14:textId="77777777" w:rsidR="00D70281" w:rsidRDefault="00D70281" w:rsidP="001075CA">
      <w:pPr>
        <w:widowControl w:val="0"/>
        <w:tabs>
          <w:tab w:val="left" w:pos="1134"/>
        </w:tabs>
        <w:spacing w:after="160"/>
        <w:ind w:firstLine="567"/>
        <w:jc w:val="both"/>
        <w:rPr>
          <w:rFonts w:ascii="GHEA Grapalat" w:hAnsi="GHEA Grapalat"/>
        </w:rPr>
      </w:pPr>
    </w:p>
    <w:p w14:paraId="0AA8D3D8" w14:textId="77777777"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14:paraId="09D3B55A" w14:textId="77777777" w:rsidR="00362FEF" w:rsidRDefault="00362FEF">
      <w:pPr>
        <w:rPr>
          <w:rFonts w:ascii="GHEA Grapalat" w:hAnsi="GHEA Grapalat" w:cs="Sylfaen"/>
        </w:rPr>
      </w:pPr>
      <w:r>
        <w:rPr>
          <w:rFonts w:ascii="GHEA Grapalat" w:hAnsi="GHEA Grapalat" w:cs="Sylfaen"/>
        </w:rPr>
        <w:br w:type="page"/>
      </w:r>
    </w:p>
    <w:p w14:paraId="19E0F3CC" w14:textId="77777777" w:rsidR="00637D24" w:rsidRPr="009044F1" w:rsidRDefault="00637D24" w:rsidP="00B46D58">
      <w:pPr>
        <w:widowControl w:val="0"/>
        <w:tabs>
          <w:tab w:val="left" w:pos="1134"/>
        </w:tabs>
        <w:spacing w:after="160"/>
        <w:ind w:firstLine="567"/>
        <w:jc w:val="both"/>
        <w:rPr>
          <w:rFonts w:ascii="GHEA Grapalat" w:hAnsi="GHEA Grapalat" w:cs="Sylfaen"/>
        </w:rPr>
      </w:pPr>
    </w:p>
    <w:p w14:paraId="65F59221" w14:textId="77777777"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18F3DE99" w14:textId="77777777" w:rsidR="003D5CAF" w:rsidRPr="009044F1" w:rsidRDefault="003D5CAF" w:rsidP="005066AC">
      <w:pPr>
        <w:rPr>
          <w:rFonts w:ascii="GHEA Grapalat" w:hAnsi="GHEA Grapalat" w:cs="Arial"/>
          <w:b/>
        </w:rPr>
      </w:pPr>
    </w:p>
    <w:p w14:paraId="5EAF488E"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057F598A"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19AB078" w14:textId="157D01AB"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соответственно Совета старейшин общины, в случае иных заказчиков — на основании решения руководителя уполномоченного органа.</w:t>
      </w:r>
    </w:p>
    <w:p w14:paraId="26709AF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48F52E53"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00FF0787"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2D067E9" w14:textId="77777777" w:rsidR="00C54730" w:rsidRPr="00182C2E" w:rsidRDefault="00C54730" w:rsidP="00C54730">
      <w:pPr>
        <w:jc w:val="center"/>
        <w:rPr>
          <w:rFonts w:ascii="GHEA Grapalat" w:hAnsi="GHEA Grapalat"/>
          <w:b/>
        </w:rPr>
      </w:pPr>
    </w:p>
    <w:p w14:paraId="202F3362" w14:textId="77777777"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4DD2FE75" w14:textId="77777777" w:rsidR="00C54730" w:rsidRPr="00182C2E" w:rsidRDefault="00C54730" w:rsidP="00C54730">
      <w:pPr>
        <w:jc w:val="center"/>
        <w:rPr>
          <w:rFonts w:ascii="GHEA Grapalat" w:hAnsi="GHEA Grapalat"/>
          <w:b/>
        </w:rPr>
      </w:pPr>
    </w:p>
    <w:p w14:paraId="3278AFC3" w14:textId="77777777"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5AFB9CD6" w14:textId="77777777"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01BCA526" w14:textId="77777777"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3D184965" w14:textId="77777777"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7C47013" w14:textId="77777777"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60C6536"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5493C06D" w14:textId="77777777"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34A0085"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0902CFE0"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BED8AE2" w14:textId="77777777"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72F5D704" w14:textId="77777777"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C46A944" w14:textId="77777777"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DD87670" w14:textId="77777777"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14446D46" w14:textId="77777777"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020CDF4" w14:textId="77777777"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589D3F9" w14:textId="77777777"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3395B221" w14:textId="77777777"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0DF5815" w14:textId="77777777"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6342EB07" w14:textId="77777777"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193F5DBD" w14:textId="77777777"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EFBC83E" w14:textId="77777777" w:rsidR="00C87BF8" w:rsidRPr="00570BBD" w:rsidRDefault="00C87BF8" w:rsidP="00C87BF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0C3DCF4A"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3A45F86A"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2957CCA2" w14:textId="77777777"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28521954" w14:textId="77777777"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70A26103" w14:textId="77777777"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070A475" w14:textId="77777777" w:rsidR="00AE679C" w:rsidRPr="009044F1" w:rsidRDefault="00AE679C" w:rsidP="00B46D58">
      <w:pPr>
        <w:widowControl w:val="0"/>
        <w:spacing w:after="160"/>
        <w:jc w:val="center"/>
        <w:rPr>
          <w:rFonts w:ascii="GHEA Grapalat" w:hAnsi="GHEA Grapalat" w:cs="Sylfaen"/>
          <w:b/>
        </w:rPr>
      </w:pPr>
    </w:p>
    <w:p w14:paraId="1C61D36E" w14:textId="77777777" w:rsidR="004373E3" w:rsidRDefault="004373E3" w:rsidP="00B46D58">
      <w:pPr>
        <w:rPr>
          <w:rFonts w:ascii="GHEA Grapalat" w:hAnsi="GHEA Grapalat"/>
          <w:b/>
        </w:rPr>
      </w:pPr>
      <w:r>
        <w:rPr>
          <w:rFonts w:ascii="GHEA Grapalat" w:hAnsi="GHEA Grapalat"/>
          <w:b/>
        </w:rPr>
        <w:br w:type="page"/>
      </w:r>
    </w:p>
    <w:p w14:paraId="6FF8DBE7"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39192EEB" w14:textId="77777777" w:rsidR="008842CE" w:rsidRPr="00374F4A" w:rsidRDefault="008842CE" w:rsidP="00B46D58">
      <w:pPr>
        <w:widowControl w:val="0"/>
        <w:spacing w:after="160"/>
        <w:jc w:val="center"/>
        <w:rPr>
          <w:rFonts w:ascii="GHEA Grapalat" w:hAnsi="GHEA Grapalat"/>
          <w:b/>
        </w:rPr>
      </w:pPr>
    </w:p>
    <w:p w14:paraId="1629CCE8" w14:textId="7CEEEA44"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410D2">
        <w:rPr>
          <w:rFonts w:ascii="GHEA Grapalat" w:hAnsi="GHEA Grapalat"/>
          <w:b/>
        </w:rPr>
        <w:t>ЗАПРОС КОТИРОВОК</w:t>
      </w:r>
    </w:p>
    <w:p w14:paraId="5CA6AA75" w14:textId="77777777" w:rsidR="00096865" w:rsidRPr="009044F1" w:rsidRDefault="00096865" w:rsidP="00B46D58">
      <w:pPr>
        <w:widowControl w:val="0"/>
        <w:spacing w:after="160"/>
        <w:jc w:val="center"/>
        <w:rPr>
          <w:rFonts w:ascii="GHEA Grapalat" w:hAnsi="GHEA Grapalat"/>
        </w:rPr>
      </w:pPr>
    </w:p>
    <w:p w14:paraId="00E643F8"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1CCA1F11"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1169BD5"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B64F264"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5AB3A468" w14:textId="77777777" w:rsidR="008F15B9" w:rsidRDefault="008F15B9" w:rsidP="00B46D58">
      <w:pPr>
        <w:widowControl w:val="0"/>
        <w:spacing w:after="160"/>
        <w:jc w:val="center"/>
        <w:rPr>
          <w:rFonts w:ascii="GHEA Grapalat" w:hAnsi="GHEA Grapalat"/>
          <w:b/>
        </w:rPr>
      </w:pPr>
    </w:p>
    <w:p w14:paraId="38B70335" w14:textId="77777777" w:rsidR="008F15B9" w:rsidRDefault="008F15B9" w:rsidP="00B46D58">
      <w:pPr>
        <w:widowControl w:val="0"/>
        <w:spacing w:after="160"/>
        <w:jc w:val="center"/>
        <w:rPr>
          <w:rFonts w:ascii="GHEA Grapalat" w:hAnsi="GHEA Grapalat"/>
          <w:b/>
        </w:rPr>
      </w:pPr>
    </w:p>
    <w:p w14:paraId="6002ED1B"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B4F1161" w14:textId="77777777"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14:paraId="535A97A5"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14:paraId="557873E0" w14:textId="77777777"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14:paraId="0902378A"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14:paraId="35195079"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14:paraId="1BF26D13"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3E4F29CD" w14:textId="77777777"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7E036447" w14:textId="77777777"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14:paraId="632AEA95" w14:textId="08F25B11"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2825E1">
        <w:rPr>
          <w:rFonts w:ascii="GHEA Grapalat" w:hAnsi="GHEA Grapalat"/>
        </w:rPr>
        <w:t>2 /двух</w:t>
      </w:r>
      <w:proofErr w:type="gramStart"/>
      <w:r w:rsidR="002825E1">
        <w:rPr>
          <w:rFonts w:ascii="GHEA Grapalat" w:hAnsi="GHEA Grapalat"/>
        </w:rPr>
        <w:t>/</w:t>
      </w:r>
      <w:r w:rsidR="002825E1" w:rsidRPr="002658C9">
        <w:rPr>
          <w:rFonts w:ascii="GHEA Grapalat" w:hAnsi="GHEA Grapalat"/>
        </w:rPr>
        <w:t xml:space="preserve"> </w:t>
      </w:r>
      <w:r w:rsidRPr="002658C9">
        <w:rPr>
          <w:rFonts w:ascii="GHEA Grapalat" w:hAnsi="GHEA Grapalat"/>
        </w:rPr>
        <w:t xml:space="preserve"> экземплярах</w:t>
      </w:r>
      <w:proofErr w:type="gramEnd"/>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0763A76" w14:textId="77777777"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2AD7CA9"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64943749" w14:textId="77777777"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2519D34C"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14:paraId="6ACBD409"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28925DC6" w14:textId="77777777"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2243C31" w14:textId="77777777"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1325CD50" w14:textId="77777777" w:rsidR="00ED59E0" w:rsidRDefault="00ED59E0" w:rsidP="00B46D58">
      <w:pPr>
        <w:widowControl w:val="0"/>
        <w:tabs>
          <w:tab w:val="left" w:pos="1134"/>
        </w:tabs>
        <w:spacing w:after="160"/>
        <w:ind w:firstLine="567"/>
        <w:jc w:val="both"/>
        <w:rPr>
          <w:rFonts w:ascii="GHEA Grapalat" w:hAnsi="GHEA Grapalat"/>
        </w:rPr>
      </w:pPr>
    </w:p>
    <w:p w14:paraId="2C4241AB" w14:textId="77777777" w:rsidR="00ED59E0" w:rsidRDefault="00ED59E0" w:rsidP="00B46D58">
      <w:pPr>
        <w:widowControl w:val="0"/>
        <w:tabs>
          <w:tab w:val="left" w:pos="1134"/>
        </w:tabs>
        <w:spacing w:after="160"/>
        <w:ind w:firstLine="567"/>
        <w:jc w:val="both"/>
        <w:rPr>
          <w:rFonts w:ascii="GHEA Grapalat" w:hAnsi="GHEA Grapalat"/>
        </w:rPr>
      </w:pPr>
    </w:p>
    <w:p w14:paraId="04DDFB2A" w14:textId="77777777" w:rsidR="00ED59E0" w:rsidRPr="00E267E5" w:rsidRDefault="00ED59E0" w:rsidP="00B46D58">
      <w:pPr>
        <w:widowControl w:val="0"/>
        <w:tabs>
          <w:tab w:val="left" w:pos="1134"/>
        </w:tabs>
        <w:spacing w:after="160"/>
        <w:ind w:firstLine="567"/>
        <w:jc w:val="both"/>
        <w:rPr>
          <w:rFonts w:ascii="GHEA Grapalat" w:hAnsi="GHEA Grapalat"/>
        </w:rPr>
      </w:pPr>
    </w:p>
    <w:p w14:paraId="52F93D05"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3EA6BC96"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1D9DA32E"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4389E9A3" w14:textId="77777777"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14:paraId="32EB9D8E" w14:textId="77777777" w:rsidR="004613F2" w:rsidRDefault="004613F2" w:rsidP="00B46D58">
      <w:pPr>
        <w:pStyle w:val="norm"/>
        <w:widowControl w:val="0"/>
        <w:spacing w:after="160" w:line="240" w:lineRule="auto"/>
        <w:ind w:firstLine="284"/>
        <w:jc w:val="right"/>
        <w:rPr>
          <w:rFonts w:ascii="GHEA Grapalat" w:hAnsi="GHEA Grapalat"/>
          <w:b/>
          <w:sz w:val="24"/>
          <w:szCs w:val="24"/>
        </w:rPr>
      </w:pPr>
    </w:p>
    <w:p w14:paraId="0181C0FF" w14:textId="77777777" w:rsidR="004613F2" w:rsidRDefault="004613F2" w:rsidP="00B46D58">
      <w:pPr>
        <w:pStyle w:val="norm"/>
        <w:widowControl w:val="0"/>
        <w:spacing w:after="160" w:line="240" w:lineRule="auto"/>
        <w:ind w:firstLine="284"/>
        <w:jc w:val="right"/>
        <w:rPr>
          <w:rFonts w:ascii="GHEA Grapalat" w:hAnsi="GHEA Grapalat"/>
          <w:b/>
          <w:sz w:val="24"/>
          <w:szCs w:val="24"/>
        </w:rPr>
      </w:pPr>
    </w:p>
    <w:p w14:paraId="45702642" w14:textId="77777777" w:rsidR="004613F2" w:rsidRDefault="004613F2" w:rsidP="00B46D58">
      <w:pPr>
        <w:pStyle w:val="norm"/>
        <w:widowControl w:val="0"/>
        <w:spacing w:after="160" w:line="240" w:lineRule="auto"/>
        <w:ind w:firstLine="284"/>
        <w:jc w:val="right"/>
        <w:rPr>
          <w:rFonts w:ascii="GHEA Grapalat" w:hAnsi="GHEA Grapalat"/>
          <w:b/>
          <w:sz w:val="24"/>
          <w:szCs w:val="24"/>
        </w:rPr>
      </w:pPr>
    </w:p>
    <w:p w14:paraId="1CD4E876" w14:textId="69D5AD8F"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2EE6ACF7" w14:textId="27CF92DC"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5410D2">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DF1165">
        <w:rPr>
          <w:rFonts w:ascii="GHEA Grapalat" w:hAnsi="GHEA Grapalat"/>
          <w:b/>
          <w:sz w:val="24"/>
          <w:szCs w:val="24"/>
        </w:rPr>
        <w:t>ШМАКТ-GHAPDzB-25/8</w:t>
      </w:r>
    </w:p>
    <w:p w14:paraId="62865F1D" w14:textId="77777777" w:rsidR="00B2572B" w:rsidRPr="00374F4A" w:rsidRDefault="00B2572B" w:rsidP="00B46D58">
      <w:pPr>
        <w:widowControl w:val="0"/>
        <w:spacing w:after="120"/>
        <w:jc w:val="center"/>
        <w:rPr>
          <w:rFonts w:ascii="GHEA Grapalat" w:hAnsi="GHEA Grapalat" w:cs="Sylfaen"/>
          <w:b/>
        </w:rPr>
      </w:pPr>
    </w:p>
    <w:p w14:paraId="57FBBE24"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6FBA466A"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582C3A75" w14:textId="77777777" w:rsidR="00B2572B" w:rsidRPr="00374F4A" w:rsidRDefault="00B2572B" w:rsidP="00B46D58">
      <w:pPr>
        <w:widowControl w:val="0"/>
        <w:spacing w:after="120"/>
        <w:jc w:val="center"/>
        <w:rPr>
          <w:rFonts w:ascii="GHEA Grapalat" w:hAnsi="GHEA Grapalat"/>
        </w:rPr>
      </w:pPr>
    </w:p>
    <w:p w14:paraId="33CB6E5A"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1E552FFD"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451EC6B7"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48BA311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29FA6506" w14:textId="32E6E410" w:rsidR="00374F4A" w:rsidRPr="00BD0FD1" w:rsidRDefault="004613F2" w:rsidP="00B46D58">
      <w:pPr>
        <w:jc w:val="both"/>
        <w:rPr>
          <w:rFonts w:ascii="GHEA Grapalat" w:hAnsi="GHEA Grapalat" w:cs="Sylfaen"/>
        </w:rPr>
      </w:pPr>
      <w:proofErr w:type="gramStart"/>
      <w:r>
        <w:rPr>
          <w:rFonts w:ascii="GHEA Grapalat" w:hAnsi="GHEA Grapalat"/>
          <w:i/>
        </w:rPr>
        <w:t>,,</w:t>
      </w:r>
      <w:proofErr w:type="gramEnd"/>
      <w:r>
        <w:rPr>
          <w:rFonts w:ascii="GHEA Grapalat" w:hAnsi="GHEA Grapalat"/>
          <w:i/>
        </w:rPr>
        <w:t xml:space="preserve">Коммунальное хозяйство Ани” общины Ани, Ширакский </w:t>
      </w:r>
      <w:proofErr w:type="spellStart"/>
      <w:r>
        <w:rPr>
          <w:rFonts w:ascii="GHEA Grapalat" w:hAnsi="GHEA Grapalat"/>
          <w:i/>
        </w:rPr>
        <w:t>марз</w:t>
      </w:r>
      <w:proofErr w:type="spellEnd"/>
      <w:r>
        <w:rPr>
          <w:rFonts w:ascii="GHEA Grapalat" w:hAnsi="GHEA Grapalat"/>
          <w:i/>
        </w:rPr>
        <w:t xml:space="preserve">, Республика Армения </w:t>
      </w:r>
      <w:r w:rsidR="00CE2FB0"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6132ED">
        <w:rPr>
          <w:rFonts w:ascii="GHEA Grapalat" w:hAnsi="GHEA Grapalat"/>
        </w:rPr>
        <w:t>"</w:t>
      </w:r>
      <w:r w:rsidR="00DF1165">
        <w:rPr>
          <w:rFonts w:ascii="GHEA Grapalat" w:hAnsi="GHEA Grapalat"/>
        </w:rPr>
        <w:t>ШМАКТ-GHAPDzB-25/8</w:t>
      </w:r>
      <w:r w:rsidR="006132ED">
        <w:rPr>
          <w:rFonts w:ascii="GHEA Grapalat" w:hAnsi="GHEA Grapalat"/>
        </w:rPr>
        <w:t>"</w:t>
      </w:r>
    </w:p>
    <w:p w14:paraId="2474D87C" w14:textId="7AC34340" w:rsidR="00374F4A" w:rsidRPr="00DA5EA0" w:rsidRDefault="00CE2FB0" w:rsidP="00B46D58">
      <w:pPr>
        <w:spacing w:after="160"/>
        <w:jc w:val="both"/>
        <w:rPr>
          <w:rFonts w:ascii="GHEA Grapalat" w:hAnsi="GHEA Grapalat"/>
        </w:rPr>
      </w:pPr>
      <w:r>
        <w:rPr>
          <w:rFonts w:ascii="GHEA Grapalat" w:hAnsi="GHEA Grapalat"/>
        </w:rPr>
        <w:t xml:space="preserve">запроса </w:t>
      </w:r>
      <w:proofErr w:type="gramStart"/>
      <w:r>
        <w:rPr>
          <w:rFonts w:ascii="GHEA Grapalat" w:hAnsi="GHEA Grapalat"/>
        </w:rPr>
        <w:t xml:space="preserve">котировок </w:t>
      </w:r>
      <w:r w:rsidR="00374F4A" w:rsidRPr="005437F6">
        <w:rPr>
          <w:rFonts w:ascii="GHEA Grapalat" w:hAnsi="GHEA Grapalat"/>
        </w:rPr>
        <w:t xml:space="preserve"> </w:t>
      </w:r>
      <w:r w:rsidR="00374F4A" w:rsidRPr="00DA5EA0">
        <w:rPr>
          <w:rFonts w:ascii="GHEA Grapalat" w:hAnsi="GHEA Grapalat"/>
        </w:rPr>
        <w:t>и</w:t>
      </w:r>
      <w:proofErr w:type="gramEnd"/>
      <w:r w:rsidR="00374F4A" w:rsidRPr="00DA5EA0">
        <w:rPr>
          <w:rFonts w:ascii="GHEA Grapalat" w:hAnsi="GHEA Grapalat"/>
        </w:rPr>
        <w:t xml:space="preserve"> в соответствии с требованиями приглашения подает заявку.</w:t>
      </w:r>
    </w:p>
    <w:p w14:paraId="31A1D6C7"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28B95FF2"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6AA27D9C"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76B9BA70"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4E3242B0" w14:textId="77777777" w:rsidR="000612B9" w:rsidRDefault="000612B9" w:rsidP="00B46D58">
      <w:pPr>
        <w:jc w:val="both"/>
        <w:rPr>
          <w:rFonts w:ascii="GHEA Grapalat" w:hAnsi="GHEA Grapalat"/>
        </w:rPr>
      </w:pPr>
    </w:p>
    <w:p w14:paraId="79353845"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09BCA335"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CDF0B6" w14:textId="77777777" w:rsidR="000612B9" w:rsidRDefault="000612B9" w:rsidP="00B46D58">
      <w:pPr>
        <w:jc w:val="both"/>
        <w:rPr>
          <w:rFonts w:ascii="GHEA Grapalat" w:hAnsi="GHEA Grapalat"/>
        </w:rPr>
      </w:pPr>
    </w:p>
    <w:p w14:paraId="0B984266"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6B37F315"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5C755707" w14:textId="77777777" w:rsidR="00B138F3" w:rsidRDefault="00B138F3" w:rsidP="00B46D58">
      <w:pPr>
        <w:jc w:val="both"/>
        <w:rPr>
          <w:rFonts w:ascii="GHEA Grapalat" w:hAnsi="GHEA Grapalat"/>
        </w:rPr>
      </w:pPr>
    </w:p>
    <w:p w14:paraId="1C987EB0"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2140E2EE"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514E98C1" w14:textId="77777777" w:rsidR="00B138F3" w:rsidRDefault="00B138F3" w:rsidP="00F96993">
      <w:pPr>
        <w:jc w:val="both"/>
        <w:rPr>
          <w:rFonts w:ascii="GHEA Grapalat" w:hAnsi="GHEA Grapalat"/>
        </w:rPr>
      </w:pPr>
    </w:p>
    <w:p w14:paraId="4F470B37"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7386146B"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79CA4C19" w14:textId="77777777" w:rsidR="00B16483" w:rsidRDefault="00B16483" w:rsidP="00F96993">
      <w:pPr>
        <w:jc w:val="both"/>
        <w:rPr>
          <w:rFonts w:ascii="GHEA Grapalat" w:hAnsi="GHEA Grapalat"/>
          <w:sz w:val="18"/>
          <w:szCs w:val="18"/>
        </w:rPr>
      </w:pPr>
    </w:p>
    <w:p w14:paraId="60D64567"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7317708"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FB035FC" w14:textId="77777777" w:rsidR="00B16483" w:rsidRPr="00D3436F" w:rsidRDefault="00B16483" w:rsidP="00B16483">
      <w:pPr>
        <w:tabs>
          <w:tab w:val="left" w:pos="7371"/>
        </w:tabs>
        <w:spacing w:after="160"/>
        <w:ind w:left="3544" w:firstLine="3"/>
        <w:jc w:val="both"/>
        <w:rPr>
          <w:rFonts w:ascii="GHEA Grapalat" w:hAnsi="GHEA Grapalat"/>
          <w:sz w:val="16"/>
        </w:rPr>
      </w:pPr>
    </w:p>
    <w:p w14:paraId="0613FAB6"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4785DCC0"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5729A46" w14:textId="77777777"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14:paraId="4895582E" w14:textId="77777777"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14:paraId="2464B427" w14:textId="77777777" w:rsidR="009E1F0A" w:rsidRPr="004F23CF" w:rsidRDefault="009E1F0A" w:rsidP="009E1F0A">
      <w:pPr>
        <w:rPr>
          <w:rFonts w:ascii="GHEA Grapalat" w:hAnsi="GHEA Grapalat"/>
          <w:i/>
          <w:sz w:val="16"/>
          <w:vertAlign w:val="superscript"/>
          <w:lang w:val="es-ES"/>
        </w:rPr>
      </w:pPr>
    </w:p>
    <w:p w14:paraId="46601508" w14:textId="38CCCBB3" w:rsidR="009E1F0A" w:rsidRPr="004F23CF" w:rsidRDefault="009E1F0A" w:rsidP="009E1F0A">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5410D2">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DF1165">
        <w:rPr>
          <w:rFonts w:ascii="GHEA Grapalat" w:hAnsi="GHEA Grapalat"/>
        </w:rPr>
        <w:t>ШМАКТ-GHAPDzB-25/8</w:t>
      </w:r>
      <w:r w:rsidR="004613F2">
        <w:rPr>
          <w:rFonts w:ascii="GHEA Grapalat" w:hAnsi="GHEA Grapalat"/>
        </w:rPr>
        <w:t xml:space="preserve">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14:paraId="6F13BE14" w14:textId="77777777"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14:paraId="636FEDDD" w14:textId="77777777"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14:paraId="58052701" w14:textId="1AD5A051"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DF1165">
        <w:rPr>
          <w:rFonts w:ascii="GHEA Grapalat" w:hAnsi="GHEA Grapalat"/>
        </w:rPr>
        <w:t>ШМАКТ-GHAPDzB-25/8</w:t>
      </w:r>
      <w:r w:rsidR="004613F2">
        <w:rPr>
          <w:rFonts w:ascii="GHEA Grapalat" w:hAnsi="GHEA Grapalat"/>
        </w:rPr>
        <w:t xml:space="preserve"> </w:t>
      </w:r>
    </w:p>
    <w:p w14:paraId="58B62488"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5EA46712" w14:textId="0816DBA8"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5410D2">
        <w:rPr>
          <w:rFonts w:ascii="GHEA Grapalat" w:hAnsi="GHEA Grapalat"/>
        </w:rPr>
        <w:t>запрос котировок</w:t>
      </w:r>
      <w:r>
        <w:rPr>
          <w:rFonts w:ascii="GHEA Grapalat" w:hAnsi="GHEA Grapalat"/>
        </w:rPr>
        <w:t xml:space="preserve"> случая     одновременного </w:t>
      </w:r>
    </w:p>
    <w:p w14:paraId="64130C6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49D0D192"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B04A04F"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2B86E179"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7084B2A6"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2DC68663" w14:textId="77777777" w:rsidR="006B3E56" w:rsidRDefault="006B3E56" w:rsidP="00B46D58">
      <w:pPr>
        <w:widowControl w:val="0"/>
        <w:spacing w:after="160"/>
        <w:jc w:val="both"/>
        <w:rPr>
          <w:ins w:id="7"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14:paraId="341E5603" w14:textId="77777777"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14:paraId="0AD686F6" w14:textId="77777777"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14:paraId="630444FC" w14:textId="77777777"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14:paraId="35D76B89" w14:textId="77777777" w:rsidR="00923711" w:rsidRDefault="00923711">
      <w:pPr>
        <w:rPr>
          <w:rFonts w:ascii="GHEA Grapalat" w:hAnsi="GHEA Grapalat"/>
        </w:rPr>
      </w:pPr>
    </w:p>
    <w:p w14:paraId="24454781" w14:textId="77777777" w:rsidR="00110534" w:rsidRDefault="00F36AD3" w:rsidP="00B46D58">
      <w:pPr>
        <w:jc w:val="both"/>
        <w:rPr>
          <w:rFonts w:ascii="GHEA Grapalat" w:hAnsi="GHEA Grapalat"/>
        </w:rPr>
      </w:pPr>
      <w:r>
        <w:rPr>
          <w:rFonts w:ascii="GHEA Grapalat" w:hAnsi="GHEA Grapalat"/>
        </w:rPr>
        <w:t xml:space="preserve"> </w:t>
      </w:r>
    </w:p>
    <w:p w14:paraId="10D4E673" w14:textId="77777777"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14:paraId="5299814C" w14:textId="77777777"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14:paraId="6602314D" w14:textId="77777777"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14:paraId="7D2A3800" w14:textId="77777777" w:rsidR="00F855BB" w:rsidRDefault="00F855BB" w:rsidP="00B46D58">
      <w:pPr>
        <w:tabs>
          <w:tab w:val="left" w:pos="7371"/>
        </w:tabs>
        <w:spacing w:after="160"/>
        <w:ind w:left="3544" w:firstLine="3"/>
        <w:jc w:val="both"/>
        <w:rPr>
          <w:rFonts w:ascii="GHEA Grapalat" w:hAnsi="GHEA Grapalat"/>
          <w:sz w:val="16"/>
          <w:lang w:val="hy-AM"/>
        </w:rPr>
      </w:pPr>
    </w:p>
    <w:p w14:paraId="57B360D1"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179625D8" w14:textId="77777777" w:rsidR="006B3E56" w:rsidRPr="00D3436F" w:rsidRDefault="006B3E56" w:rsidP="00B46D58">
      <w:pPr>
        <w:tabs>
          <w:tab w:val="left" w:pos="7371"/>
        </w:tabs>
        <w:spacing w:after="160"/>
        <w:ind w:left="3544" w:firstLine="3"/>
        <w:jc w:val="both"/>
        <w:rPr>
          <w:rFonts w:ascii="GHEA Grapalat" w:hAnsi="GHEA Grapalat"/>
          <w:sz w:val="16"/>
        </w:rPr>
      </w:pPr>
    </w:p>
    <w:p w14:paraId="763682DE" w14:textId="77777777" w:rsidR="006B3E56" w:rsidRPr="00770B03" w:rsidRDefault="006B3E56" w:rsidP="00B46D58">
      <w:pPr>
        <w:tabs>
          <w:tab w:val="left" w:pos="7371"/>
        </w:tabs>
        <w:spacing w:after="160"/>
        <w:ind w:left="3544" w:firstLine="3"/>
        <w:jc w:val="both"/>
        <w:rPr>
          <w:rFonts w:ascii="GHEA Grapalat" w:hAnsi="GHEA Grapalat"/>
          <w:sz w:val="16"/>
        </w:rPr>
      </w:pPr>
    </w:p>
    <w:p w14:paraId="24476FB8"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63959D10"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7DB769FE"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006A26CB"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35EF46B" w14:textId="77777777" w:rsidR="00123294" w:rsidRDefault="00123294" w:rsidP="00B46D58">
      <w:pPr>
        <w:rPr>
          <w:rFonts w:ascii="GHEA Grapalat" w:hAnsi="GHEA Grapalat"/>
          <w:b/>
        </w:rPr>
      </w:pPr>
      <w:r>
        <w:rPr>
          <w:rFonts w:ascii="GHEA Grapalat" w:hAnsi="GHEA Grapalat"/>
          <w:b/>
        </w:rPr>
        <w:br w:type="page"/>
      </w:r>
    </w:p>
    <w:p w14:paraId="6CD368F6" w14:textId="77777777" w:rsidR="00B048B2" w:rsidRDefault="00B048B2" w:rsidP="00B46D58">
      <w:pPr>
        <w:rPr>
          <w:rFonts w:ascii="GHEA Grapalat" w:hAnsi="GHEA Grapalat"/>
          <w:b/>
        </w:rPr>
      </w:pPr>
    </w:p>
    <w:p w14:paraId="056EA4A2" w14:textId="77777777"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14:paraId="00AE8770" w14:textId="4C8325B3"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410D2">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DF1165">
        <w:rPr>
          <w:rFonts w:ascii="GHEA Grapalat" w:hAnsi="GHEA Grapalat"/>
          <w:b/>
          <w:sz w:val="24"/>
          <w:szCs w:val="24"/>
        </w:rPr>
        <w:t>ШМАКТ-GHAPDzB-25/8</w:t>
      </w:r>
      <w:r>
        <w:rPr>
          <w:rFonts w:ascii="GHEA Grapalat" w:hAnsi="GHEA Grapalat"/>
          <w:b/>
          <w:sz w:val="24"/>
          <w:szCs w:val="24"/>
        </w:rPr>
        <w:t>"</w:t>
      </w:r>
      <w:r>
        <w:rPr>
          <w:rStyle w:val="FootnoteReference"/>
          <w:rFonts w:ascii="GHEA Grapalat" w:hAnsi="GHEA Grapalat"/>
          <w:b/>
          <w:sz w:val="24"/>
          <w:szCs w:val="24"/>
        </w:rPr>
        <w:footnoteReference w:customMarkFollows="1" w:id="3"/>
        <w:t>*</w:t>
      </w:r>
    </w:p>
    <w:p w14:paraId="428E8A16" w14:textId="77777777" w:rsidR="00D043C1" w:rsidRPr="009044F1" w:rsidRDefault="00D043C1" w:rsidP="00D043C1">
      <w:pPr>
        <w:widowControl w:val="0"/>
        <w:spacing w:after="160"/>
        <w:ind w:left="567" w:right="565"/>
        <w:jc w:val="center"/>
        <w:rPr>
          <w:rFonts w:ascii="GHEA Grapalat" w:hAnsi="GHEA Grapalat"/>
          <w:b/>
        </w:rPr>
      </w:pPr>
    </w:p>
    <w:p w14:paraId="715442E2"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14:paraId="4896DC0D" w14:textId="77777777"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14:paraId="5E84B39D" w14:textId="77777777"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14:paraId="23EB8686" w14:textId="77777777"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14:paraId="1D947928" w14:textId="77777777"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63F8A907" w14:textId="5EE9A27B"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CE2FB0">
        <w:rPr>
          <w:rFonts w:ascii="GHEA Grapalat" w:hAnsi="GHEA Grapalat"/>
        </w:rPr>
        <w:t xml:space="preserve">запроса </w:t>
      </w:r>
      <w:proofErr w:type="gramStart"/>
      <w:r w:rsidR="00CE2FB0">
        <w:rPr>
          <w:rFonts w:ascii="GHEA Grapalat" w:hAnsi="GHEA Grapalat"/>
        </w:rPr>
        <w:t xml:space="preserve">котировок </w:t>
      </w:r>
      <w:r w:rsidRPr="009044F1">
        <w:rPr>
          <w:rFonts w:ascii="GHEA Grapalat" w:hAnsi="GHEA Grapalat"/>
        </w:rPr>
        <w:t xml:space="preserve"> под</w:t>
      </w:r>
      <w:proofErr w:type="gramEnd"/>
      <w:r w:rsidRPr="009044F1">
        <w:rPr>
          <w:rFonts w:ascii="GHEA Grapalat" w:hAnsi="GHEA Grapalat"/>
        </w:rPr>
        <w:t xml:space="preserve"> кодом </w:t>
      </w:r>
      <w:r>
        <w:rPr>
          <w:rFonts w:ascii="GHEA Grapalat" w:hAnsi="GHEA Grapalat"/>
        </w:rPr>
        <w:t>"</w:t>
      </w:r>
      <w:r w:rsidR="00DF1165">
        <w:rPr>
          <w:rFonts w:ascii="GHEA Grapalat" w:hAnsi="GHEA Grapalat"/>
        </w:rPr>
        <w:t>ШМАКТ-GHAPDzB-25/8</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14:paraId="0DBD2C4C" w14:textId="77777777" w:rsidTr="00FF3F2A">
        <w:tc>
          <w:tcPr>
            <w:tcW w:w="1042" w:type="dxa"/>
            <w:vMerge w:val="restart"/>
            <w:vAlign w:val="center"/>
          </w:tcPr>
          <w:p w14:paraId="557965E8" w14:textId="77777777" w:rsidR="00EE1022" w:rsidRDefault="00EE1022" w:rsidP="00FF3F2A">
            <w:pPr>
              <w:widowControl w:val="0"/>
              <w:jc w:val="center"/>
              <w:rPr>
                <w:rFonts w:ascii="GHEA Grapalat" w:hAnsi="GHEA Grapalat"/>
                <w:b/>
                <w:sz w:val="20"/>
                <w:szCs w:val="20"/>
              </w:rPr>
            </w:pPr>
          </w:p>
          <w:p w14:paraId="2D47527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2434841E"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14:paraId="14B23AB9" w14:textId="77777777" w:rsidTr="000811C1">
        <w:trPr>
          <w:trHeight w:val="696"/>
        </w:trPr>
        <w:tc>
          <w:tcPr>
            <w:tcW w:w="1042" w:type="dxa"/>
            <w:vMerge/>
            <w:vAlign w:val="center"/>
          </w:tcPr>
          <w:p w14:paraId="2D591855" w14:textId="77777777" w:rsidR="00D043C1" w:rsidRPr="00206AF8" w:rsidRDefault="00D043C1" w:rsidP="00FF3F2A">
            <w:pPr>
              <w:widowControl w:val="0"/>
              <w:jc w:val="center"/>
              <w:rPr>
                <w:rFonts w:ascii="GHEA Grapalat" w:hAnsi="GHEA Grapalat"/>
                <w:b/>
                <w:bCs/>
                <w:sz w:val="20"/>
                <w:szCs w:val="20"/>
              </w:rPr>
            </w:pPr>
          </w:p>
        </w:tc>
        <w:tc>
          <w:tcPr>
            <w:tcW w:w="1605" w:type="dxa"/>
            <w:vAlign w:val="center"/>
          </w:tcPr>
          <w:p w14:paraId="4E073B9C" w14:textId="77777777"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14:paraId="0686BB7F"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9D3B938"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4A75A17D" w14:textId="77777777"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1DC113E6"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13253014" w14:textId="77777777"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14:paraId="25DDDBE3" w14:textId="77777777" w:rsidTr="00FF3F2A">
        <w:tc>
          <w:tcPr>
            <w:tcW w:w="1042" w:type="dxa"/>
          </w:tcPr>
          <w:p w14:paraId="14837B50"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131E771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12CA9A33"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018A53E6"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32C148F7"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3C18FE3A"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25084CAE" w14:textId="77777777" w:rsidTr="00FF3F2A">
        <w:tc>
          <w:tcPr>
            <w:tcW w:w="1042" w:type="dxa"/>
          </w:tcPr>
          <w:p w14:paraId="4B496955"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5A5AC1DC"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66CC08E9"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3C7EB36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63B456D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1873942D" w14:textId="77777777"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14:paraId="0E689A23" w14:textId="77777777" w:rsidTr="00FF3F2A">
        <w:tc>
          <w:tcPr>
            <w:tcW w:w="1042" w:type="dxa"/>
          </w:tcPr>
          <w:p w14:paraId="4A7269E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14:paraId="2254BF32"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14:paraId="2837AE91"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14:paraId="7B30BC80"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14:paraId="17BC73D0" w14:textId="77777777"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14:paraId="33B3A909" w14:textId="77777777" w:rsidR="00D043C1" w:rsidRPr="00206AF8" w:rsidRDefault="00D043C1" w:rsidP="00FF3F2A">
            <w:pPr>
              <w:pStyle w:val="Heading3"/>
              <w:keepNext w:val="0"/>
              <w:widowControl w:val="0"/>
              <w:spacing w:line="240" w:lineRule="auto"/>
              <w:jc w:val="left"/>
              <w:rPr>
                <w:rFonts w:ascii="GHEA Grapalat" w:hAnsi="GHEA Grapalat"/>
                <w:b/>
              </w:rPr>
            </w:pPr>
          </w:p>
        </w:tc>
      </w:tr>
    </w:tbl>
    <w:p w14:paraId="5DEDD85A" w14:textId="77777777" w:rsidR="00D043C1" w:rsidRDefault="00D043C1" w:rsidP="00D043C1">
      <w:pPr>
        <w:widowControl w:val="0"/>
        <w:tabs>
          <w:tab w:val="left" w:pos="6804"/>
        </w:tabs>
        <w:jc w:val="center"/>
        <w:rPr>
          <w:rFonts w:ascii="GHEA Grapalat" w:hAnsi="GHEA Grapalat"/>
          <w:lang w:val="en-US"/>
        </w:rPr>
      </w:pPr>
    </w:p>
    <w:p w14:paraId="0891D1E9" w14:textId="77777777"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D2E899F" w14:textId="77777777"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5D627885" w14:textId="77777777" w:rsidR="00D043C1" w:rsidRPr="008875C7" w:rsidRDefault="00D043C1" w:rsidP="00D043C1">
      <w:pPr>
        <w:widowControl w:val="0"/>
        <w:spacing w:after="160"/>
        <w:jc w:val="right"/>
        <w:rPr>
          <w:rFonts w:ascii="GHEA Grapalat" w:hAnsi="GHEA Grapalat"/>
        </w:rPr>
      </w:pPr>
    </w:p>
    <w:p w14:paraId="25B66567" w14:textId="77777777"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14:paraId="615CE726" w14:textId="77777777" w:rsidR="00D043C1" w:rsidRDefault="00D043C1" w:rsidP="00D043C1">
      <w:pPr>
        <w:rPr>
          <w:rFonts w:ascii="GHEA Grapalat" w:hAnsi="GHEA Grapalat"/>
        </w:rPr>
      </w:pPr>
      <w:r>
        <w:rPr>
          <w:rFonts w:ascii="GHEA Grapalat" w:hAnsi="GHEA Grapalat"/>
        </w:rPr>
        <w:br w:type="page"/>
      </w:r>
    </w:p>
    <w:p w14:paraId="441C88A0" w14:textId="77777777"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14:paraId="15B24A94" w14:textId="34EC80A9"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r w:rsidR="005410D2">
        <w:rPr>
          <w:rFonts w:ascii="GHEA Grapalat" w:hAnsi="GHEA Grapalat"/>
          <w:b/>
        </w:rPr>
        <w:t>запрос котировок</w:t>
      </w:r>
    </w:p>
    <w:p w14:paraId="73E3CB2E" w14:textId="7A691E26" w:rsidR="00AB6E69" w:rsidRPr="009044F1" w:rsidRDefault="00AB6E69" w:rsidP="00AB6E69">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DF1165">
        <w:rPr>
          <w:rFonts w:ascii="GHEA Grapalat" w:hAnsi="GHEA Grapalat"/>
          <w:b/>
          <w:sz w:val="24"/>
          <w:szCs w:val="24"/>
        </w:rPr>
        <w:t>ШМАКТ-GHAPDzB-25/8</w:t>
      </w:r>
    </w:p>
    <w:p w14:paraId="04F6A57E" w14:textId="77777777" w:rsidR="00F016A2" w:rsidRDefault="00F016A2">
      <w:pPr>
        <w:rPr>
          <w:rFonts w:ascii="GHEA Grapalat" w:hAnsi="GHEA Grapalat"/>
          <w:b/>
        </w:rPr>
      </w:pPr>
    </w:p>
    <w:p w14:paraId="053776F8" w14:textId="77777777" w:rsidR="00F016A2" w:rsidRDefault="00F016A2" w:rsidP="00F016A2">
      <w:pPr>
        <w:ind w:left="360" w:hanging="360"/>
        <w:jc w:val="center"/>
        <w:rPr>
          <w:rFonts w:ascii="GHEA Grapalat" w:hAnsi="GHEA Grapalat"/>
          <w:b/>
        </w:rPr>
      </w:pPr>
      <w:r>
        <w:rPr>
          <w:rFonts w:ascii="GHEA Grapalat" w:hAnsi="GHEA Grapalat"/>
          <w:b/>
        </w:rPr>
        <w:t>ФОРМА</w:t>
      </w:r>
    </w:p>
    <w:p w14:paraId="3BDBB14E" w14:textId="77777777"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762DD36D" w14:textId="77777777" w:rsidR="00F016A2" w:rsidRPr="00ED3A13" w:rsidRDefault="00F016A2" w:rsidP="00F016A2">
      <w:pPr>
        <w:ind w:left="360" w:hanging="360"/>
        <w:jc w:val="center"/>
        <w:rPr>
          <w:rFonts w:ascii="GHEA Grapalat" w:eastAsia="GHEA Grapalat" w:hAnsi="GHEA Grapalat" w:cs="GHEA Grapalat"/>
          <w:b/>
        </w:rPr>
      </w:pPr>
    </w:p>
    <w:p w14:paraId="5714F17C" w14:textId="77777777"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598109A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14:paraId="796E2457" w14:textId="77777777" w:rsidTr="006D2CDF">
        <w:tc>
          <w:tcPr>
            <w:tcW w:w="2836" w:type="dxa"/>
            <w:shd w:val="clear" w:color="auto" w:fill="D9E2F3"/>
            <w:vAlign w:val="center"/>
          </w:tcPr>
          <w:p w14:paraId="465CED5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60A04F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DF00DB4" w14:textId="77777777" w:rsidTr="006D2CDF">
        <w:tc>
          <w:tcPr>
            <w:tcW w:w="2836" w:type="dxa"/>
            <w:shd w:val="clear" w:color="auto" w:fill="D9E2F3"/>
            <w:vAlign w:val="center"/>
          </w:tcPr>
          <w:p w14:paraId="117513E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389F10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C47C93C" w14:textId="77777777" w:rsidTr="006D2CDF">
        <w:tc>
          <w:tcPr>
            <w:tcW w:w="2836" w:type="dxa"/>
            <w:shd w:val="clear" w:color="auto" w:fill="D9E2F3"/>
            <w:vAlign w:val="center"/>
          </w:tcPr>
          <w:p w14:paraId="2D4A97C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1AD314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99A3296" w14:textId="77777777" w:rsidTr="006D2CDF">
        <w:tc>
          <w:tcPr>
            <w:tcW w:w="2836" w:type="dxa"/>
            <w:shd w:val="clear" w:color="auto" w:fill="D9E2F3"/>
            <w:vAlign w:val="center"/>
          </w:tcPr>
          <w:p w14:paraId="38FFB9D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58A66E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8B3A752" w14:textId="77777777" w:rsidTr="006D2CDF">
        <w:tc>
          <w:tcPr>
            <w:tcW w:w="2836" w:type="dxa"/>
            <w:shd w:val="clear" w:color="auto" w:fill="D9E2F3"/>
            <w:vAlign w:val="center"/>
          </w:tcPr>
          <w:p w14:paraId="5B9384B3"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8"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4556A98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2688CBE" w14:textId="77777777" w:rsidTr="006D2CDF">
        <w:tc>
          <w:tcPr>
            <w:tcW w:w="2836" w:type="dxa"/>
            <w:shd w:val="clear" w:color="auto" w:fill="D9E2F3"/>
            <w:vAlign w:val="center"/>
          </w:tcPr>
          <w:p w14:paraId="0F26BC80"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C1A2775" w14:textId="77777777"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14:paraId="45CFFC70" w14:textId="77777777" w:rsidTr="006D2CDF">
        <w:tc>
          <w:tcPr>
            <w:tcW w:w="2836" w:type="dxa"/>
            <w:shd w:val="clear" w:color="auto" w:fill="D9E2F3"/>
            <w:vAlign w:val="center"/>
          </w:tcPr>
          <w:p w14:paraId="2FEC3BAD" w14:textId="77777777"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4BA2FFF" w14:textId="77777777" w:rsidR="00F016A2" w:rsidRPr="00FD1EE4" w:rsidRDefault="00F016A2" w:rsidP="006D2CDF">
            <w:pPr>
              <w:spacing w:before="240" w:after="240"/>
              <w:ind w:left="993" w:hanging="851"/>
              <w:rPr>
                <w:rFonts w:ascii="GHEA Grapalat" w:eastAsia="GHEA Grapalat" w:hAnsi="GHEA Grapalat" w:cs="GHEA Grapalat"/>
              </w:rPr>
            </w:pPr>
          </w:p>
        </w:tc>
      </w:tr>
    </w:tbl>
    <w:p w14:paraId="5714345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C710C0D" w14:textId="77777777" w:rsidTr="006D2CDF">
        <w:tc>
          <w:tcPr>
            <w:tcW w:w="2835" w:type="dxa"/>
            <w:shd w:val="clear" w:color="auto" w:fill="D9E2F3"/>
            <w:vAlign w:val="center"/>
          </w:tcPr>
          <w:p w14:paraId="3D29F8A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0E34035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311AF59" w14:textId="77777777" w:rsidTr="006D2CDF">
        <w:trPr>
          <w:trHeight w:val="1487"/>
        </w:trPr>
        <w:tc>
          <w:tcPr>
            <w:tcW w:w="2835" w:type="dxa"/>
            <w:shd w:val="clear" w:color="auto" w:fill="D9E2F3"/>
            <w:vAlign w:val="center"/>
          </w:tcPr>
          <w:p w14:paraId="17E83AB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43208EC3" w14:textId="77777777" w:rsidR="00F016A2" w:rsidRPr="00FD1EE4" w:rsidRDefault="00F016A2" w:rsidP="006D2CDF">
            <w:pPr>
              <w:spacing w:before="240" w:after="240"/>
              <w:rPr>
                <w:rFonts w:ascii="GHEA Grapalat" w:eastAsia="GHEA Grapalat" w:hAnsi="GHEA Grapalat" w:cs="GHEA Grapalat"/>
              </w:rPr>
            </w:pPr>
          </w:p>
        </w:tc>
      </w:tr>
    </w:tbl>
    <w:p w14:paraId="6880C15F"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1747E699" w14:textId="77777777" w:rsidTr="006D2CDF">
        <w:tc>
          <w:tcPr>
            <w:tcW w:w="2835" w:type="dxa"/>
            <w:shd w:val="clear" w:color="auto" w:fill="D9E2F3"/>
            <w:vAlign w:val="center"/>
          </w:tcPr>
          <w:p w14:paraId="2E8743C3"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63F590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AE3D3D5" w14:textId="77777777" w:rsidTr="006D2CDF">
        <w:tc>
          <w:tcPr>
            <w:tcW w:w="2835" w:type="dxa"/>
            <w:shd w:val="clear" w:color="auto" w:fill="D9E2F3"/>
            <w:vAlign w:val="center"/>
          </w:tcPr>
          <w:p w14:paraId="3C6628C4"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3636AEF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2895C0" w14:textId="77777777" w:rsidTr="006D2CDF">
        <w:tc>
          <w:tcPr>
            <w:tcW w:w="2835" w:type="dxa"/>
            <w:shd w:val="clear" w:color="auto" w:fill="D9E2F3"/>
            <w:vAlign w:val="center"/>
          </w:tcPr>
          <w:p w14:paraId="41428DDC" w14:textId="77777777"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14917F3" w14:textId="77777777" w:rsidR="00F016A2" w:rsidRPr="00FD1EE4" w:rsidRDefault="00F016A2" w:rsidP="006D2CDF">
            <w:pPr>
              <w:spacing w:before="240" w:after="240"/>
              <w:rPr>
                <w:rFonts w:ascii="GHEA Grapalat" w:eastAsia="GHEA Grapalat" w:hAnsi="GHEA Grapalat" w:cs="GHEA Grapalat"/>
              </w:rPr>
            </w:pPr>
          </w:p>
        </w:tc>
      </w:tr>
    </w:tbl>
    <w:p w14:paraId="1C05C3BD" w14:textId="77777777" w:rsidR="00F016A2" w:rsidRPr="00FD1EE4" w:rsidRDefault="00F016A2" w:rsidP="00F016A2">
      <w:pPr>
        <w:rPr>
          <w:rFonts w:ascii="GHEA Grapalat" w:eastAsia="GHEA Grapalat" w:hAnsi="GHEA Grapalat" w:cs="GHEA Grapalat"/>
        </w:rPr>
      </w:pPr>
    </w:p>
    <w:p w14:paraId="2432ED19" w14:textId="77777777"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14:paraId="50BE9DD7" w14:textId="77777777"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14:paraId="3BBA1F11" w14:textId="77777777"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28B80D7B" w14:textId="77777777" w:rsidTr="006D2CDF">
        <w:tc>
          <w:tcPr>
            <w:tcW w:w="2835" w:type="dxa"/>
            <w:shd w:val="clear" w:color="auto" w:fill="D9E2F3"/>
            <w:vAlign w:val="center"/>
          </w:tcPr>
          <w:p w14:paraId="6E46A078"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6871ED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0139261" w14:textId="77777777" w:rsidTr="006D2CDF">
        <w:tc>
          <w:tcPr>
            <w:tcW w:w="2835" w:type="dxa"/>
            <w:shd w:val="clear" w:color="auto" w:fill="D9E2F3"/>
            <w:vAlign w:val="center"/>
          </w:tcPr>
          <w:p w14:paraId="37E9F19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4E4FEE6" w14:textId="77777777" w:rsidR="00F016A2" w:rsidRPr="00FD1EE4" w:rsidRDefault="00F016A2" w:rsidP="006D2CDF">
            <w:pPr>
              <w:spacing w:before="240" w:after="240"/>
              <w:rPr>
                <w:rFonts w:ascii="GHEA Grapalat" w:eastAsia="GHEA Grapalat" w:hAnsi="GHEA Grapalat" w:cs="GHEA Grapalat"/>
              </w:rPr>
            </w:pPr>
          </w:p>
        </w:tc>
      </w:tr>
    </w:tbl>
    <w:p w14:paraId="09E33808"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6F500DFE" w14:textId="77777777" w:rsidTr="006D2CDF">
        <w:tc>
          <w:tcPr>
            <w:tcW w:w="2835" w:type="dxa"/>
            <w:shd w:val="clear" w:color="auto" w:fill="D9E2F3"/>
            <w:vAlign w:val="center"/>
          </w:tcPr>
          <w:p w14:paraId="6CE9458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C1C28A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F762103" w14:textId="77777777" w:rsidTr="006D2CDF">
        <w:tc>
          <w:tcPr>
            <w:tcW w:w="2835" w:type="dxa"/>
            <w:shd w:val="clear" w:color="auto" w:fill="D9E2F3"/>
            <w:vAlign w:val="center"/>
          </w:tcPr>
          <w:p w14:paraId="6D35B11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FD8E92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9C9E11E" w14:textId="77777777" w:rsidTr="006D2CDF">
        <w:tc>
          <w:tcPr>
            <w:tcW w:w="2835" w:type="dxa"/>
            <w:shd w:val="clear" w:color="auto" w:fill="D9E2F3"/>
            <w:vAlign w:val="center"/>
          </w:tcPr>
          <w:p w14:paraId="71DD5CB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43B80D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19C6CD" w14:textId="77777777" w:rsidTr="006D2CDF">
        <w:tc>
          <w:tcPr>
            <w:tcW w:w="2835" w:type="dxa"/>
            <w:shd w:val="clear" w:color="auto" w:fill="D9E2F3"/>
            <w:vAlign w:val="center"/>
          </w:tcPr>
          <w:p w14:paraId="20CDF3C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180E9FE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A9E7C83" w14:textId="77777777" w:rsidTr="006D2CDF">
        <w:tc>
          <w:tcPr>
            <w:tcW w:w="2835" w:type="dxa"/>
            <w:shd w:val="clear" w:color="auto" w:fill="D9E2F3"/>
            <w:vAlign w:val="center"/>
          </w:tcPr>
          <w:p w14:paraId="6BEC647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6D5FED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DE8E65A" w14:textId="77777777" w:rsidTr="006D2CDF">
        <w:trPr>
          <w:trHeight w:val="1361"/>
        </w:trPr>
        <w:tc>
          <w:tcPr>
            <w:tcW w:w="2835" w:type="dxa"/>
            <w:shd w:val="clear" w:color="auto" w:fill="D9E2F3"/>
            <w:vAlign w:val="center"/>
          </w:tcPr>
          <w:p w14:paraId="6D1B7179"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50DD1E8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852DA88" w14:textId="77777777" w:rsidTr="006D2CDF">
        <w:tc>
          <w:tcPr>
            <w:tcW w:w="2835" w:type="dxa"/>
            <w:shd w:val="clear" w:color="auto" w:fill="D9E2F3"/>
            <w:vAlign w:val="center"/>
          </w:tcPr>
          <w:p w14:paraId="7AD9E5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43B0C48" w14:textId="77777777" w:rsidR="00F016A2" w:rsidRPr="00FD1EE4" w:rsidRDefault="00F016A2" w:rsidP="006D2CDF">
            <w:pPr>
              <w:spacing w:before="240" w:after="240"/>
              <w:rPr>
                <w:rFonts w:ascii="GHEA Grapalat" w:eastAsia="GHEA Grapalat" w:hAnsi="GHEA Grapalat" w:cs="GHEA Grapalat"/>
              </w:rPr>
            </w:pPr>
          </w:p>
        </w:tc>
      </w:tr>
    </w:tbl>
    <w:p w14:paraId="5D966BF8" w14:textId="77777777"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76524261" w14:textId="77777777" w:rsidTr="006D2CDF">
        <w:tc>
          <w:tcPr>
            <w:tcW w:w="2836" w:type="dxa"/>
            <w:shd w:val="clear" w:color="auto" w:fill="D9E2F3"/>
            <w:vAlign w:val="center"/>
          </w:tcPr>
          <w:p w14:paraId="6EB8FDC1" w14:textId="77777777"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49EBCE3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9FFECD1" w14:textId="77777777" w:rsidTr="006D2CDF">
        <w:tc>
          <w:tcPr>
            <w:tcW w:w="2836" w:type="dxa"/>
            <w:shd w:val="clear" w:color="auto" w:fill="D9E2F3"/>
            <w:vAlign w:val="center"/>
          </w:tcPr>
          <w:p w14:paraId="4CC98ADC" w14:textId="77777777"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6AE0EB11" w14:textId="77777777" w:rsidR="00F016A2" w:rsidRPr="00FD1EE4" w:rsidRDefault="000308A9"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51A6E083" w14:textId="77777777" w:rsidR="00F016A2" w:rsidRPr="00FD1EE4" w:rsidRDefault="000308A9"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3A2CBEA1"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19A02E0" w14:textId="77777777"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6C6D23C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3B0FD9B1" w14:textId="77777777" w:rsidTr="006D2CDF">
        <w:tc>
          <w:tcPr>
            <w:tcW w:w="2837" w:type="dxa"/>
            <w:shd w:val="clear" w:color="auto" w:fill="D9E2F3"/>
            <w:vAlign w:val="center"/>
          </w:tcPr>
          <w:p w14:paraId="3202E31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33CF843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E61EF0C" w14:textId="77777777" w:rsidTr="006D2CDF">
        <w:tc>
          <w:tcPr>
            <w:tcW w:w="2837" w:type="dxa"/>
            <w:shd w:val="clear" w:color="auto" w:fill="D9E2F3"/>
            <w:vAlign w:val="center"/>
          </w:tcPr>
          <w:p w14:paraId="6A1F3F7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BD325E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0E4682A" w14:textId="77777777" w:rsidTr="006D2CDF">
        <w:tc>
          <w:tcPr>
            <w:tcW w:w="2837" w:type="dxa"/>
            <w:shd w:val="clear" w:color="auto" w:fill="D9E2F3"/>
            <w:vAlign w:val="center"/>
          </w:tcPr>
          <w:p w14:paraId="0E1CA14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7B64462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A560715" w14:textId="77777777" w:rsidTr="006D2CDF">
        <w:tc>
          <w:tcPr>
            <w:tcW w:w="2837" w:type="dxa"/>
            <w:shd w:val="clear" w:color="auto" w:fill="D9E2F3"/>
            <w:vAlign w:val="center"/>
          </w:tcPr>
          <w:p w14:paraId="657CE201"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02F73CE6" w14:textId="77777777" w:rsidR="00F016A2" w:rsidRPr="00FD1EE4" w:rsidRDefault="000308A9"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61E7F2AF" w14:textId="77777777" w:rsidR="00F016A2" w:rsidRPr="00FD1EE4" w:rsidRDefault="000308A9"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715A837F"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57516CF5" w14:textId="77777777" w:rsidTr="006D2CDF">
        <w:tc>
          <w:tcPr>
            <w:tcW w:w="2837" w:type="dxa"/>
            <w:shd w:val="clear" w:color="auto" w:fill="D9E2F3"/>
            <w:vAlign w:val="center"/>
          </w:tcPr>
          <w:p w14:paraId="38739B4B" w14:textId="77777777"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4619655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E9B16F8" w14:textId="77777777" w:rsidTr="006D2CDF">
        <w:tc>
          <w:tcPr>
            <w:tcW w:w="2837" w:type="dxa"/>
            <w:shd w:val="clear" w:color="auto" w:fill="D9E2F3"/>
            <w:vAlign w:val="center"/>
          </w:tcPr>
          <w:p w14:paraId="69CDCF3D"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17944801"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2E995FC" w14:textId="77777777" w:rsidTr="006D2CDF">
        <w:tc>
          <w:tcPr>
            <w:tcW w:w="2837" w:type="dxa"/>
            <w:shd w:val="clear" w:color="auto" w:fill="D9E2F3"/>
            <w:vAlign w:val="center"/>
          </w:tcPr>
          <w:p w14:paraId="0ECD025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9DE5ED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BFD2970" w14:textId="77777777" w:rsidTr="006D2CDF">
        <w:tc>
          <w:tcPr>
            <w:tcW w:w="2837" w:type="dxa"/>
            <w:shd w:val="clear" w:color="auto" w:fill="D9E2F3"/>
            <w:vAlign w:val="center"/>
          </w:tcPr>
          <w:p w14:paraId="262B8E49"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FFE40A9" w14:textId="77777777" w:rsidR="00F016A2" w:rsidRPr="00FD1EE4" w:rsidRDefault="000308A9"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14:paraId="080391CD" w14:textId="77777777" w:rsidR="00F016A2" w:rsidRPr="00FD1EE4" w:rsidRDefault="000308A9"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14:paraId="0A2B5780" w14:textId="77777777"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14:paraId="3BC88A9D"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177A7CF5"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14:paraId="5BE409F5" w14:textId="77777777" w:rsidTr="006D2CDF">
        <w:tc>
          <w:tcPr>
            <w:tcW w:w="2836" w:type="dxa"/>
            <w:shd w:val="clear" w:color="auto" w:fill="D9E2F3"/>
            <w:vAlign w:val="center"/>
          </w:tcPr>
          <w:p w14:paraId="5118874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50A016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1883EC" w14:textId="77777777" w:rsidTr="006D2CDF">
        <w:tc>
          <w:tcPr>
            <w:tcW w:w="2836" w:type="dxa"/>
            <w:shd w:val="clear" w:color="auto" w:fill="D9E2F3"/>
            <w:vAlign w:val="center"/>
          </w:tcPr>
          <w:p w14:paraId="565ED16C"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0E94F8C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971227D" w14:textId="77777777" w:rsidTr="006D2CDF">
        <w:tc>
          <w:tcPr>
            <w:tcW w:w="2836" w:type="dxa"/>
            <w:shd w:val="clear" w:color="auto" w:fill="D9E2F3"/>
            <w:vAlign w:val="center"/>
          </w:tcPr>
          <w:p w14:paraId="3B89ACD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BB92946"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26D24AF0" w14:textId="77777777" w:rsidTr="006D2CDF">
        <w:tc>
          <w:tcPr>
            <w:tcW w:w="2836" w:type="dxa"/>
            <w:shd w:val="clear" w:color="auto" w:fill="D9E2F3"/>
            <w:vAlign w:val="center"/>
          </w:tcPr>
          <w:p w14:paraId="0445213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B1885C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A9F4885" w14:textId="77777777" w:rsidTr="006D2CDF">
        <w:tc>
          <w:tcPr>
            <w:tcW w:w="2836" w:type="dxa"/>
            <w:shd w:val="clear" w:color="auto" w:fill="D9E2F3"/>
            <w:vAlign w:val="center"/>
          </w:tcPr>
          <w:p w14:paraId="6C91B30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C8DE537"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1276E4" w14:textId="77777777" w:rsidTr="006D2CDF">
        <w:tc>
          <w:tcPr>
            <w:tcW w:w="2836" w:type="dxa"/>
            <w:shd w:val="clear" w:color="auto" w:fill="D9E2F3"/>
            <w:vAlign w:val="center"/>
          </w:tcPr>
          <w:p w14:paraId="2BADF27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B3C1C32" w14:textId="77777777" w:rsidR="00F016A2" w:rsidRPr="00FD1EE4" w:rsidRDefault="00F016A2" w:rsidP="006D2CDF">
            <w:pPr>
              <w:spacing w:before="240" w:after="240"/>
              <w:rPr>
                <w:rFonts w:ascii="GHEA Grapalat" w:eastAsia="GHEA Grapalat" w:hAnsi="GHEA Grapalat" w:cs="GHEA Grapalat"/>
              </w:rPr>
            </w:pPr>
          </w:p>
        </w:tc>
      </w:tr>
    </w:tbl>
    <w:p w14:paraId="4B67E2AB"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14:paraId="4F3B4104" w14:textId="77777777" w:rsidTr="006D2CDF">
        <w:tc>
          <w:tcPr>
            <w:tcW w:w="2977" w:type="dxa"/>
            <w:shd w:val="clear" w:color="auto" w:fill="D9E2F3"/>
            <w:vAlign w:val="center"/>
          </w:tcPr>
          <w:p w14:paraId="6B6F8BC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3152C42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B466B25" w14:textId="77777777" w:rsidTr="006D2CDF">
        <w:tc>
          <w:tcPr>
            <w:tcW w:w="2977" w:type="dxa"/>
            <w:shd w:val="clear" w:color="auto" w:fill="D9E2F3"/>
            <w:vAlign w:val="center"/>
          </w:tcPr>
          <w:p w14:paraId="2F3A092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607ECB3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A1E2A32" w14:textId="77777777" w:rsidTr="006D2CDF">
        <w:tc>
          <w:tcPr>
            <w:tcW w:w="2977" w:type="dxa"/>
            <w:shd w:val="clear" w:color="auto" w:fill="D9E2F3"/>
            <w:vAlign w:val="center"/>
          </w:tcPr>
          <w:p w14:paraId="578961CD" w14:textId="77777777"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4C79DCF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A8BBC1D" w14:textId="77777777" w:rsidTr="006D2CDF">
        <w:tc>
          <w:tcPr>
            <w:tcW w:w="2977" w:type="dxa"/>
            <w:shd w:val="clear" w:color="auto" w:fill="D9E2F3"/>
            <w:vAlign w:val="center"/>
          </w:tcPr>
          <w:p w14:paraId="7245AAC9" w14:textId="77777777"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75B5CD23"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4406071" w14:textId="77777777" w:rsidTr="006D2CDF">
        <w:tc>
          <w:tcPr>
            <w:tcW w:w="2977" w:type="dxa"/>
            <w:shd w:val="clear" w:color="auto" w:fill="D9E2F3"/>
            <w:vAlign w:val="center"/>
          </w:tcPr>
          <w:p w14:paraId="3DBC7CE0"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030F7D23" w14:textId="77777777" w:rsidR="00F016A2" w:rsidRPr="00FD1EE4" w:rsidRDefault="00F016A2" w:rsidP="006D2CDF">
            <w:pPr>
              <w:spacing w:before="240" w:after="240"/>
              <w:rPr>
                <w:rFonts w:ascii="GHEA Grapalat" w:eastAsia="GHEA Grapalat" w:hAnsi="GHEA Grapalat" w:cs="GHEA Grapalat"/>
              </w:rPr>
            </w:pPr>
          </w:p>
        </w:tc>
      </w:tr>
    </w:tbl>
    <w:p w14:paraId="34C06F6C"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14:paraId="14D2E7AE" w14:textId="77777777" w:rsidTr="006D2CDF">
        <w:tc>
          <w:tcPr>
            <w:tcW w:w="2943" w:type="dxa"/>
            <w:shd w:val="clear" w:color="auto" w:fill="D9E2F3"/>
            <w:vAlign w:val="center"/>
          </w:tcPr>
          <w:p w14:paraId="557F5EAF"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1260561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FE876C7" w14:textId="77777777" w:rsidTr="006D2CDF">
        <w:tc>
          <w:tcPr>
            <w:tcW w:w="2943" w:type="dxa"/>
            <w:shd w:val="clear" w:color="auto" w:fill="D9E2F3"/>
            <w:vAlign w:val="center"/>
          </w:tcPr>
          <w:p w14:paraId="7A0EAA57"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1FA9CB4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5EE181C" w14:textId="77777777" w:rsidTr="006D2CDF">
        <w:tc>
          <w:tcPr>
            <w:tcW w:w="2943" w:type="dxa"/>
            <w:shd w:val="clear" w:color="auto" w:fill="D9E2F3"/>
            <w:vAlign w:val="center"/>
          </w:tcPr>
          <w:p w14:paraId="2421802B"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343EBD3A"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9D50C13" w14:textId="77777777" w:rsidTr="006D2CDF">
        <w:tc>
          <w:tcPr>
            <w:tcW w:w="2943" w:type="dxa"/>
            <w:shd w:val="clear" w:color="auto" w:fill="D9E2F3"/>
            <w:vAlign w:val="center"/>
          </w:tcPr>
          <w:p w14:paraId="7A1FD34B" w14:textId="77777777"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31F9DE61" w14:textId="77777777" w:rsidR="00F016A2" w:rsidRPr="00FD1EE4" w:rsidRDefault="00F016A2" w:rsidP="006D2CDF">
            <w:pPr>
              <w:spacing w:before="240" w:after="240"/>
              <w:rPr>
                <w:rFonts w:ascii="GHEA Grapalat" w:eastAsia="GHEA Grapalat" w:hAnsi="GHEA Grapalat" w:cs="GHEA Grapalat"/>
              </w:rPr>
            </w:pPr>
          </w:p>
        </w:tc>
      </w:tr>
    </w:tbl>
    <w:p w14:paraId="5D3D10C3"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14:paraId="43896AC9" w14:textId="77777777" w:rsidTr="006D2CDF">
        <w:tc>
          <w:tcPr>
            <w:tcW w:w="2837" w:type="dxa"/>
            <w:shd w:val="clear" w:color="auto" w:fill="D9E2F3"/>
            <w:vAlign w:val="center"/>
          </w:tcPr>
          <w:p w14:paraId="0AB8FD3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5D6911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F086DC" w14:textId="77777777" w:rsidTr="006D2CDF">
        <w:tc>
          <w:tcPr>
            <w:tcW w:w="2837" w:type="dxa"/>
            <w:shd w:val="clear" w:color="auto" w:fill="D9E2F3"/>
            <w:vAlign w:val="center"/>
          </w:tcPr>
          <w:p w14:paraId="09D280D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BA6113F"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3349514" w14:textId="77777777" w:rsidTr="006D2CDF">
        <w:tc>
          <w:tcPr>
            <w:tcW w:w="2837" w:type="dxa"/>
            <w:shd w:val="clear" w:color="auto" w:fill="D9E2F3"/>
            <w:vAlign w:val="center"/>
          </w:tcPr>
          <w:p w14:paraId="1272923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505F4DB2"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3037B41" w14:textId="77777777" w:rsidTr="006D2CDF">
        <w:tc>
          <w:tcPr>
            <w:tcW w:w="2837" w:type="dxa"/>
            <w:shd w:val="clear" w:color="auto" w:fill="D9E2F3"/>
            <w:vAlign w:val="center"/>
          </w:tcPr>
          <w:p w14:paraId="4348244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41A506D2" w14:textId="77777777" w:rsidR="00F016A2" w:rsidRPr="00FD1EE4" w:rsidRDefault="00F016A2" w:rsidP="006D2CDF">
            <w:pPr>
              <w:spacing w:before="240" w:after="240"/>
              <w:rPr>
                <w:rFonts w:ascii="GHEA Grapalat" w:eastAsia="GHEA Grapalat" w:hAnsi="GHEA Grapalat" w:cs="GHEA Grapalat"/>
              </w:rPr>
            </w:pPr>
          </w:p>
        </w:tc>
      </w:tr>
    </w:tbl>
    <w:p w14:paraId="679C6C10" w14:textId="77777777"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222E06F0" w14:textId="77777777" w:rsidTr="006D2CDF">
        <w:trPr>
          <w:trHeight w:val="924"/>
        </w:trPr>
        <w:tc>
          <w:tcPr>
            <w:tcW w:w="9016" w:type="dxa"/>
            <w:gridSpan w:val="2"/>
            <w:vAlign w:val="center"/>
          </w:tcPr>
          <w:p w14:paraId="76EAA0F6" w14:textId="77777777" w:rsidR="00F016A2" w:rsidRPr="00FD1EE4" w:rsidRDefault="000308A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14:paraId="62C668CC" w14:textId="77777777" w:rsidTr="006D2CDF">
        <w:trPr>
          <w:trHeight w:val="684"/>
        </w:trPr>
        <w:tc>
          <w:tcPr>
            <w:tcW w:w="4508" w:type="dxa"/>
            <w:shd w:val="clear" w:color="auto" w:fill="D9E2F3"/>
            <w:vAlign w:val="center"/>
          </w:tcPr>
          <w:p w14:paraId="5ACCEB8B"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27522D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91433F1" w14:textId="77777777" w:rsidTr="006D2CDF">
        <w:trPr>
          <w:trHeight w:val="1282"/>
        </w:trPr>
        <w:tc>
          <w:tcPr>
            <w:tcW w:w="4508" w:type="dxa"/>
            <w:shd w:val="clear" w:color="auto" w:fill="D9E2F3"/>
            <w:vAlign w:val="center"/>
          </w:tcPr>
          <w:p w14:paraId="70AF3A04"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0D51AF7B" w14:textId="77777777" w:rsidR="00F016A2" w:rsidRPr="006B364D" w:rsidRDefault="000308A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11C5B743" w14:textId="77777777" w:rsidR="00F016A2" w:rsidRPr="00F10CBA" w:rsidRDefault="000308A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3DB59314" w14:textId="77777777" w:rsidTr="006D2CDF">
        <w:tc>
          <w:tcPr>
            <w:tcW w:w="9016" w:type="dxa"/>
            <w:gridSpan w:val="2"/>
            <w:vAlign w:val="center"/>
          </w:tcPr>
          <w:p w14:paraId="4719A401" w14:textId="77777777" w:rsidR="00F016A2" w:rsidRPr="00FD1EE4" w:rsidRDefault="000308A9"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14:paraId="787C1957" w14:textId="77777777" w:rsidTr="006D2CDF">
        <w:tc>
          <w:tcPr>
            <w:tcW w:w="9016" w:type="dxa"/>
            <w:gridSpan w:val="2"/>
            <w:vAlign w:val="center"/>
          </w:tcPr>
          <w:p w14:paraId="79D84280" w14:textId="77777777" w:rsidR="00F016A2" w:rsidRPr="00FD1EE4" w:rsidRDefault="000308A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14:paraId="4BE50DB9" w14:textId="77777777"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14:paraId="65362133" w14:textId="77777777" w:rsidTr="006D2CDF">
        <w:trPr>
          <w:trHeight w:val="924"/>
        </w:trPr>
        <w:tc>
          <w:tcPr>
            <w:tcW w:w="9016" w:type="dxa"/>
            <w:gridSpan w:val="2"/>
            <w:vAlign w:val="center"/>
          </w:tcPr>
          <w:p w14:paraId="2D4C5A6F" w14:textId="77777777" w:rsidR="00F016A2" w:rsidRPr="00FD1EE4" w:rsidRDefault="000308A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14:paraId="6E58BF57" w14:textId="77777777" w:rsidTr="006D2CDF">
        <w:trPr>
          <w:trHeight w:val="684"/>
        </w:trPr>
        <w:tc>
          <w:tcPr>
            <w:tcW w:w="4508" w:type="dxa"/>
            <w:shd w:val="clear" w:color="auto" w:fill="D9E2F3"/>
            <w:vAlign w:val="center"/>
          </w:tcPr>
          <w:p w14:paraId="68A4894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0B343EC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195E516" w14:textId="77777777" w:rsidTr="006D2CDF">
        <w:trPr>
          <w:trHeight w:val="1282"/>
        </w:trPr>
        <w:tc>
          <w:tcPr>
            <w:tcW w:w="4508" w:type="dxa"/>
            <w:shd w:val="clear" w:color="auto" w:fill="D9E2F3"/>
            <w:vAlign w:val="center"/>
          </w:tcPr>
          <w:p w14:paraId="5DB15A2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7DC5338" w14:textId="77777777" w:rsidR="00F016A2" w:rsidRPr="00C843BA" w:rsidRDefault="000308A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14:paraId="5A718F5E" w14:textId="77777777" w:rsidR="00F016A2" w:rsidRPr="00C843BA" w:rsidRDefault="000308A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14:paraId="688F2374" w14:textId="77777777" w:rsidTr="006D2CDF">
        <w:tc>
          <w:tcPr>
            <w:tcW w:w="9016" w:type="dxa"/>
            <w:gridSpan w:val="2"/>
            <w:vAlign w:val="center"/>
          </w:tcPr>
          <w:p w14:paraId="7E8251F5" w14:textId="77777777" w:rsidR="00F016A2" w:rsidRPr="00FD1EE4" w:rsidRDefault="000308A9"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14:paraId="59C0D873" w14:textId="77777777" w:rsidTr="006D2CDF">
        <w:tc>
          <w:tcPr>
            <w:tcW w:w="9016" w:type="dxa"/>
            <w:gridSpan w:val="2"/>
            <w:vAlign w:val="center"/>
          </w:tcPr>
          <w:p w14:paraId="5650184B" w14:textId="77777777" w:rsidR="00F016A2" w:rsidRPr="00FD1EE4" w:rsidRDefault="000308A9"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14:paraId="6EE6177A" w14:textId="77777777" w:rsidTr="006D2CDF">
        <w:tc>
          <w:tcPr>
            <w:tcW w:w="9016" w:type="dxa"/>
            <w:gridSpan w:val="2"/>
            <w:vAlign w:val="center"/>
          </w:tcPr>
          <w:p w14:paraId="563CA07F" w14:textId="77777777" w:rsidR="00F016A2" w:rsidRPr="00FD1EE4" w:rsidRDefault="000308A9"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14:paraId="345862DC" w14:textId="77777777" w:rsidTr="006D2CDF">
        <w:tc>
          <w:tcPr>
            <w:tcW w:w="9016" w:type="dxa"/>
            <w:gridSpan w:val="2"/>
            <w:vAlign w:val="center"/>
          </w:tcPr>
          <w:p w14:paraId="0C1FA061" w14:textId="77777777" w:rsidR="00F016A2" w:rsidRPr="00FD1EE4" w:rsidRDefault="000308A9"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14:paraId="3DD55F8C" w14:textId="77777777"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3AA9D5C" w14:textId="77777777" w:rsidTr="006D2CDF">
        <w:tc>
          <w:tcPr>
            <w:tcW w:w="2837" w:type="dxa"/>
            <w:shd w:val="clear" w:color="auto" w:fill="D9E2F3"/>
            <w:vAlign w:val="center"/>
          </w:tcPr>
          <w:p w14:paraId="3DBF5E98" w14:textId="77777777"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19CB3C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1D846737" w14:textId="77777777" w:rsidTr="006D2CDF">
        <w:tc>
          <w:tcPr>
            <w:tcW w:w="2837" w:type="dxa"/>
            <w:shd w:val="clear" w:color="auto" w:fill="D9E2F3"/>
            <w:vAlign w:val="center"/>
          </w:tcPr>
          <w:p w14:paraId="63639CD3"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F8432A6" w14:textId="77777777" w:rsidR="00F016A2" w:rsidRPr="00B23852" w:rsidRDefault="000308A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14:paraId="0D980F02" w14:textId="77777777" w:rsidR="00F016A2" w:rsidRPr="00FD1EE4" w:rsidRDefault="000308A9"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14:paraId="3FCC8CFC" w14:textId="77777777" w:rsidTr="006D2CDF">
        <w:tc>
          <w:tcPr>
            <w:tcW w:w="2837" w:type="dxa"/>
            <w:shd w:val="clear" w:color="auto" w:fill="D9E2F3"/>
            <w:vAlign w:val="center"/>
          </w:tcPr>
          <w:p w14:paraId="7B787840"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7AA3632" w14:textId="77777777" w:rsidR="00F016A2" w:rsidRPr="005600B4" w:rsidRDefault="000308A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14:paraId="37EDFB40" w14:textId="77777777" w:rsidR="00F016A2" w:rsidRPr="005600B4" w:rsidRDefault="000308A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14:paraId="25496502"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14:paraId="26F5BB62" w14:textId="77777777" w:rsidTr="006D2CDF">
        <w:tc>
          <w:tcPr>
            <w:tcW w:w="2837" w:type="dxa"/>
            <w:shd w:val="clear" w:color="auto" w:fill="D9E2F3"/>
            <w:vAlign w:val="center"/>
          </w:tcPr>
          <w:p w14:paraId="0BB4BFD1"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302F7058"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10328E7" w14:textId="77777777" w:rsidTr="006D2CDF">
        <w:tc>
          <w:tcPr>
            <w:tcW w:w="2837" w:type="dxa"/>
            <w:shd w:val="clear" w:color="auto" w:fill="D9E2F3"/>
            <w:vAlign w:val="center"/>
          </w:tcPr>
          <w:p w14:paraId="3C226928"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F28F31C" w14:textId="77777777" w:rsidR="00F016A2" w:rsidRPr="00FD1EE4" w:rsidRDefault="00F016A2" w:rsidP="006D2CDF">
            <w:pPr>
              <w:spacing w:before="240" w:after="240"/>
              <w:rPr>
                <w:rFonts w:ascii="GHEA Grapalat" w:eastAsia="GHEA Grapalat" w:hAnsi="GHEA Grapalat" w:cs="GHEA Grapalat"/>
              </w:rPr>
            </w:pPr>
          </w:p>
        </w:tc>
      </w:tr>
    </w:tbl>
    <w:p w14:paraId="6144F471" w14:textId="77777777"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D627AAE" w14:textId="77777777"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360920B4"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7999BCBB" w14:textId="77777777" w:rsidTr="006D2CDF">
        <w:tc>
          <w:tcPr>
            <w:tcW w:w="2835" w:type="dxa"/>
            <w:shd w:val="clear" w:color="auto" w:fill="D9E2F3"/>
            <w:vAlign w:val="center"/>
          </w:tcPr>
          <w:p w14:paraId="17387BC6"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CF1215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A2B0BB9" w14:textId="77777777" w:rsidTr="006D2CDF">
        <w:tc>
          <w:tcPr>
            <w:tcW w:w="2835" w:type="dxa"/>
            <w:shd w:val="clear" w:color="auto" w:fill="D9E2F3"/>
            <w:vAlign w:val="center"/>
          </w:tcPr>
          <w:p w14:paraId="19EA4AF2"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C49E6E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06AD73C3" w14:textId="77777777" w:rsidTr="006D2CDF">
        <w:tc>
          <w:tcPr>
            <w:tcW w:w="2835" w:type="dxa"/>
            <w:shd w:val="clear" w:color="auto" w:fill="D9E2F3"/>
            <w:vAlign w:val="center"/>
          </w:tcPr>
          <w:p w14:paraId="706D84B5"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3488FF0D"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31A74C4" w14:textId="77777777" w:rsidTr="006D2CDF">
        <w:tc>
          <w:tcPr>
            <w:tcW w:w="2835" w:type="dxa"/>
            <w:shd w:val="clear" w:color="auto" w:fill="D9E2F3"/>
            <w:vAlign w:val="center"/>
          </w:tcPr>
          <w:p w14:paraId="473EB1B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4B359ED0"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FC1F5F5" w14:textId="77777777" w:rsidTr="006D2CDF">
        <w:tc>
          <w:tcPr>
            <w:tcW w:w="2835" w:type="dxa"/>
            <w:shd w:val="clear" w:color="auto" w:fill="D9E2F3"/>
            <w:vAlign w:val="center"/>
          </w:tcPr>
          <w:p w14:paraId="08FE6FE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418A01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A50089C" w14:textId="77777777" w:rsidTr="006D2CDF">
        <w:tc>
          <w:tcPr>
            <w:tcW w:w="2835" w:type="dxa"/>
            <w:shd w:val="clear" w:color="auto" w:fill="D9E2F3"/>
            <w:vAlign w:val="center"/>
          </w:tcPr>
          <w:p w14:paraId="2F0597EA"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4A1B2AB"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DC9C565" w14:textId="77777777" w:rsidTr="006D2CDF">
        <w:tc>
          <w:tcPr>
            <w:tcW w:w="2835" w:type="dxa"/>
            <w:shd w:val="clear" w:color="auto" w:fill="D9E2F3"/>
            <w:vAlign w:val="center"/>
          </w:tcPr>
          <w:p w14:paraId="7B67353D"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1726CEE" w14:textId="77777777" w:rsidR="00F016A2" w:rsidRPr="00FD1EE4" w:rsidRDefault="00F016A2" w:rsidP="006D2CDF">
            <w:pPr>
              <w:spacing w:before="240" w:after="240"/>
              <w:rPr>
                <w:rFonts w:ascii="GHEA Grapalat" w:eastAsia="GHEA Grapalat" w:hAnsi="GHEA Grapalat" w:cs="GHEA Grapalat"/>
              </w:rPr>
            </w:pPr>
          </w:p>
        </w:tc>
      </w:tr>
    </w:tbl>
    <w:p w14:paraId="20A692DA" w14:textId="77777777"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09427DA8" w14:textId="77777777" w:rsidTr="006D2CDF">
        <w:trPr>
          <w:trHeight w:val="853"/>
        </w:trPr>
        <w:tc>
          <w:tcPr>
            <w:tcW w:w="2835" w:type="dxa"/>
            <w:vMerge w:val="restart"/>
            <w:shd w:val="clear" w:color="auto" w:fill="D9E2F3"/>
            <w:vAlign w:val="center"/>
          </w:tcPr>
          <w:p w14:paraId="315C82E6" w14:textId="77777777"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451672E4"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397EA57E" w14:textId="77777777" w:rsidTr="006D2CDF">
        <w:trPr>
          <w:trHeight w:val="850"/>
        </w:trPr>
        <w:tc>
          <w:tcPr>
            <w:tcW w:w="2835" w:type="dxa"/>
            <w:vMerge/>
            <w:shd w:val="clear" w:color="auto" w:fill="D9E2F3"/>
            <w:vAlign w:val="center"/>
          </w:tcPr>
          <w:p w14:paraId="56DB4DED"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6496A4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7847E5D5" w14:textId="77777777" w:rsidTr="006D2CDF">
        <w:trPr>
          <w:trHeight w:val="850"/>
        </w:trPr>
        <w:tc>
          <w:tcPr>
            <w:tcW w:w="2835" w:type="dxa"/>
            <w:vMerge/>
            <w:shd w:val="clear" w:color="auto" w:fill="D9E2F3"/>
            <w:vAlign w:val="center"/>
          </w:tcPr>
          <w:p w14:paraId="4A9FB71A"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C404299"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6BDDEF17" w14:textId="77777777" w:rsidTr="006D2CDF">
        <w:trPr>
          <w:trHeight w:val="850"/>
        </w:trPr>
        <w:tc>
          <w:tcPr>
            <w:tcW w:w="2835" w:type="dxa"/>
            <w:vMerge/>
            <w:shd w:val="clear" w:color="auto" w:fill="D9E2F3"/>
            <w:vAlign w:val="center"/>
          </w:tcPr>
          <w:p w14:paraId="79491F20"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53C0D7C"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40D0E156" w14:textId="77777777" w:rsidTr="006D2CDF">
        <w:trPr>
          <w:trHeight w:val="850"/>
        </w:trPr>
        <w:tc>
          <w:tcPr>
            <w:tcW w:w="2835" w:type="dxa"/>
            <w:vMerge/>
            <w:shd w:val="clear" w:color="auto" w:fill="D9E2F3"/>
            <w:vAlign w:val="center"/>
          </w:tcPr>
          <w:p w14:paraId="3C2A232B" w14:textId="77777777"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793EBFC" w14:textId="77777777" w:rsidR="00F016A2" w:rsidRPr="00FD1EE4" w:rsidRDefault="00F016A2" w:rsidP="006D2CDF">
            <w:pPr>
              <w:spacing w:before="240" w:after="240"/>
              <w:rPr>
                <w:rFonts w:ascii="GHEA Grapalat" w:eastAsia="GHEA Grapalat" w:hAnsi="GHEA Grapalat" w:cs="GHEA Grapalat"/>
              </w:rPr>
            </w:pPr>
          </w:p>
        </w:tc>
      </w:tr>
    </w:tbl>
    <w:p w14:paraId="28618253" w14:textId="77777777"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14:paraId="4D8E7C50" w14:textId="77777777" w:rsidTr="006D2CDF">
        <w:tc>
          <w:tcPr>
            <w:tcW w:w="2835" w:type="dxa"/>
            <w:shd w:val="clear" w:color="auto" w:fill="D9E2F3"/>
            <w:vAlign w:val="center"/>
          </w:tcPr>
          <w:p w14:paraId="3FD17B13"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26B6855" w14:textId="77777777" w:rsidR="00F016A2" w:rsidRPr="00FD1EE4" w:rsidRDefault="00F016A2" w:rsidP="006D2CDF">
            <w:pPr>
              <w:spacing w:before="240" w:after="240"/>
              <w:rPr>
                <w:rFonts w:ascii="GHEA Grapalat" w:eastAsia="GHEA Grapalat" w:hAnsi="GHEA Grapalat" w:cs="GHEA Grapalat"/>
              </w:rPr>
            </w:pPr>
          </w:p>
        </w:tc>
      </w:tr>
      <w:tr w:rsidR="00F016A2" w:rsidRPr="00FD1EE4" w14:paraId="5C5C9549" w14:textId="77777777" w:rsidTr="006D2CDF">
        <w:tc>
          <w:tcPr>
            <w:tcW w:w="2835" w:type="dxa"/>
            <w:shd w:val="clear" w:color="auto" w:fill="D9E2F3"/>
            <w:vAlign w:val="center"/>
          </w:tcPr>
          <w:p w14:paraId="6E43F76E" w14:textId="77777777"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40782628" w14:textId="77777777" w:rsidR="00F016A2" w:rsidRPr="00FD1EE4" w:rsidRDefault="00F016A2" w:rsidP="006D2CDF">
            <w:pPr>
              <w:spacing w:before="240" w:after="240"/>
              <w:rPr>
                <w:rFonts w:ascii="GHEA Grapalat" w:eastAsia="GHEA Grapalat" w:hAnsi="GHEA Grapalat" w:cs="GHEA Grapalat"/>
              </w:rPr>
            </w:pPr>
          </w:p>
        </w:tc>
      </w:tr>
    </w:tbl>
    <w:p w14:paraId="66D7F9AB" w14:textId="77777777"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06920165" w14:textId="77777777"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14:paraId="4B088B20" w14:textId="77777777" w:rsidTr="006D2CDF">
        <w:tc>
          <w:tcPr>
            <w:tcW w:w="9016" w:type="dxa"/>
            <w:shd w:val="clear" w:color="auto" w:fill="DBE5F1" w:themeFill="accent1" w:themeFillTint="33"/>
          </w:tcPr>
          <w:p w14:paraId="2A4C453A" w14:textId="77777777"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14:paraId="7CEC544E" w14:textId="77777777" w:rsidTr="006D2CDF">
        <w:trPr>
          <w:trHeight w:val="10187"/>
        </w:trPr>
        <w:tc>
          <w:tcPr>
            <w:tcW w:w="9016" w:type="dxa"/>
          </w:tcPr>
          <w:p w14:paraId="21CE284A" w14:textId="77777777" w:rsidR="00F016A2" w:rsidRPr="00FD1EE4" w:rsidRDefault="00F016A2" w:rsidP="006D2CDF">
            <w:pPr>
              <w:rPr>
                <w:rFonts w:ascii="GHEA Grapalat" w:eastAsia="GHEA Grapalat" w:hAnsi="GHEA Grapalat" w:cs="GHEA Grapalat"/>
                <w:b/>
                <w:color w:val="000000"/>
              </w:rPr>
            </w:pPr>
          </w:p>
        </w:tc>
      </w:tr>
    </w:tbl>
    <w:p w14:paraId="116B21BC" w14:textId="77777777"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14:paraId="55F9E444" w14:textId="77777777" w:rsidR="00F016A2" w:rsidRDefault="00F016A2" w:rsidP="00F016A2">
      <w:pPr>
        <w:rPr>
          <w:rFonts w:ascii="GHEA Grapalat" w:hAnsi="GHEA Grapalat"/>
          <w:b/>
        </w:rPr>
      </w:pPr>
    </w:p>
    <w:p w14:paraId="6EB6DCAB" w14:textId="77777777" w:rsidR="00F016A2" w:rsidRDefault="00F016A2" w:rsidP="00F016A2">
      <w:pPr>
        <w:rPr>
          <w:ins w:id="9" w:author="Inesa Kocharyan" w:date="2021-09-01T11:45:00Z"/>
          <w:rFonts w:ascii="GHEA Grapalat" w:hAnsi="GHEA Grapalat"/>
          <w:b/>
        </w:rPr>
      </w:pPr>
    </w:p>
    <w:p w14:paraId="783C6F66" w14:textId="77777777" w:rsidR="00F016A2" w:rsidRDefault="00F016A2" w:rsidP="00F016A2">
      <w:pPr>
        <w:rPr>
          <w:rFonts w:ascii="GHEA Grapalat" w:hAnsi="GHEA Grapalat"/>
          <w:b/>
        </w:rPr>
      </w:pPr>
      <w:r>
        <w:rPr>
          <w:rFonts w:ascii="GHEA Grapalat" w:hAnsi="GHEA Grapalat"/>
          <w:b/>
        </w:rPr>
        <w:br w:type="page"/>
      </w:r>
    </w:p>
    <w:p w14:paraId="418A8FD2" w14:textId="77777777"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BBC3730"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E9E2CB6" w14:textId="77777777"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5264120" w14:textId="77777777"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779D179A" w14:textId="77777777"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09F6AE0" w14:textId="77777777"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ED3FDFF"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05C40BB0"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D010F91" w14:textId="77777777"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CBF0318"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14:paraId="06E68C42" w14:textId="77777777"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59F7FF7" w14:textId="77777777"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2FD0537" w14:textId="77777777"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FBDEAB2" w14:textId="77777777"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3E16EBA"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0A61BB07"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6250ACC5" w14:textId="77777777"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4C00E85E" w14:textId="77777777"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9DF4014"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4AA289D"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6EE4F7B5"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60FFD170" w14:textId="77777777"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5112AB19"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543AD01F" w14:textId="77777777"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14:paraId="6F4F20A2"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A3CBD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2BD064B4"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74B4268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E37F545" w14:textId="77777777"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03C93043"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584D25CC"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22AFEA70"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1C190AB"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09D7E2FD"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306ED">
        <w:rPr>
          <w:rFonts w:ascii="GHEA Grapalat" w:hAnsi="GHEA Grapalat"/>
        </w:rPr>
        <w:t>Identifier</w:t>
      </w:r>
      <w:proofErr w:type="spellEnd"/>
      <w:r w:rsidRPr="000306ED">
        <w:rPr>
          <w:rFonts w:ascii="GHEA Grapalat" w:hAnsi="GHEA Grapalat"/>
        </w:rPr>
        <w:t xml:space="preserve"> Code),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14:paraId="3A2BC8D8"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3CC4E481" w14:textId="77777777"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687F0120"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B5B27C7" w14:textId="77777777"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14:paraId="2311E080" w14:textId="77777777"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14:paraId="7FDE54DB" w14:textId="51E0EBD0"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410D2">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DF1165">
        <w:rPr>
          <w:rFonts w:ascii="GHEA Grapalat" w:hAnsi="GHEA Grapalat"/>
          <w:b/>
          <w:sz w:val="24"/>
          <w:szCs w:val="24"/>
        </w:rPr>
        <w:t>ШМАКТ-GHAPDzB-25/8</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4"/>
        <w:t>*</w:t>
      </w:r>
    </w:p>
    <w:p w14:paraId="0F6A44E8" w14:textId="77777777" w:rsidR="00B2572B" w:rsidRPr="009044F1" w:rsidRDefault="00B2572B" w:rsidP="00B46D58">
      <w:pPr>
        <w:widowControl w:val="0"/>
        <w:spacing w:after="120"/>
        <w:ind w:firstLine="567"/>
        <w:jc w:val="center"/>
        <w:rPr>
          <w:rFonts w:ascii="GHEA Grapalat" w:hAnsi="GHEA Grapalat"/>
        </w:rPr>
      </w:pPr>
    </w:p>
    <w:p w14:paraId="7AE228C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51428852" w14:textId="77777777" w:rsidR="00B2572B" w:rsidRPr="009044F1" w:rsidRDefault="00B2572B" w:rsidP="00B46D58">
      <w:pPr>
        <w:widowControl w:val="0"/>
        <w:spacing w:after="120"/>
        <w:ind w:firstLine="567"/>
        <w:jc w:val="center"/>
        <w:rPr>
          <w:rFonts w:ascii="GHEA Grapalat" w:hAnsi="GHEA Grapalat"/>
        </w:rPr>
      </w:pPr>
    </w:p>
    <w:p w14:paraId="007496B9" w14:textId="31709840"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410D2">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DF1165">
        <w:rPr>
          <w:rFonts w:ascii="GHEA Grapalat" w:hAnsi="GHEA Grapalat"/>
          <w:spacing w:val="-6"/>
        </w:rPr>
        <w:t>ШМАКТ-GHAPDzB-25/8</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13C6DE06"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4F40431A"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6F5B2741"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6FDD2DD"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14:paraId="5BD0E5B6"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228F31A4" w14:textId="77777777"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6A7033B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6D7E180D" w14:textId="77777777"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96D999F" w14:textId="77777777"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14:paraId="1CAB15A5" w14:textId="77777777"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6A6A2D36" w14:textId="77777777"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5"/>
              <w:t>**</w:t>
            </w:r>
          </w:p>
          <w:p w14:paraId="06555B65"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139FDEF3"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7738DF0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14:paraId="412FD18B"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78094CC2"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7D29FEC" w14:textId="77777777"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064DD484" w14:textId="77777777"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72DE6CC5" w14:textId="77777777"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9FFB0D5" w14:textId="77777777"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14:paraId="4F74F519"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286862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5DD48883"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D85F25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6AECAE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AAA47D" w14:textId="77777777" w:rsidR="0009191C" w:rsidRPr="005744FC" w:rsidRDefault="0009191C" w:rsidP="00B46D58">
            <w:pPr>
              <w:widowControl w:val="0"/>
              <w:jc w:val="center"/>
              <w:rPr>
                <w:rFonts w:ascii="GHEA Grapalat" w:hAnsi="GHEA Grapalat"/>
                <w:sz w:val="20"/>
                <w:szCs w:val="20"/>
              </w:rPr>
            </w:pPr>
          </w:p>
        </w:tc>
      </w:tr>
      <w:tr w:rsidR="0009191C" w:rsidRPr="005744FC" w14:paraId="6DA083DD"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4EBA7EF"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6F964C38"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3F6FCB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4A3320"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983E72" w14:textId="77777777" w:rsidR="0009191C" w:rsidRPr="005744FC" w:rsidRDefault="0009191C" w:rsidP="00B46D58">
            <w:pPr>
              <w:widowControl w:val="0"/>
              <w:rPr>
                <w:rFonts w:ascii="GHEA Grapalat" w:hAnsi="GHEA Grapalat"/>
                <w:sz w:val="20"/>
                <w:szCs w:val="20"/>
              </w:rPr>
            </w:pPr>
          </w:p>
        </w:tc>
      </w:tr>
      <w:tr w:rsidR="0009191C" w:rsidRPr="005744FC" w14:paraId="3DF78115"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1EF9711"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1F8342AA"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9A14549"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AEBA69D"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D638524" w14:textId="77777777" w:rsidR="0009191C" w:rsidRPr="005744FC" w:rsidRDefault="0009191C" w:rsidP="00B46D58">
            <w:pPr>
              <w:widowControl w:val="0"/>
              <w:jc w:val="center"/>
              <w:rPr>
                <w:rFonts w:ascii="GHEA Grapalat" w:hAnsi="GHEA Grapalat"/>
                <w:sz w:val="20"/>
                <w:szCs w:val="20"/>
              </w:rPr>
            </w:pPr>
          </w:p>
        </w:tc>
      </w:tr>
      <w:tr w:rsidR="0009191C" w:rsidRPr="005744FC" w14:paraId="11863B66"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B1FD5A6"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6F542508"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A1D9B0C"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CD1C7A5"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6E4C5D5" w14:textId="77777777" w:rsidR="0009191C" w:rsidRPr="005744FC" w:rsidRDefault="0009191C" w:rsidP="00B46D58">
            <w:pPr>
              <w:widowControl w:val="0"/>
              <w:jc w:val="center"/>
              <w:rPr>
                <w:rFonts w:ascii="GHEA Grapalat" w:hAnsi="GHEA Grapalat"/>
                <w:sz w:val="20"/>
                <w:szCs w:val="20"/>
              </w:rPr>
            </w:pPr>
          </w:p>
        </w:tc>
      </w:tr>
      <w:tr w:rsidR="0009191C" w:rsidRPr="005744FC" w14:paraId="309F1034"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5A16250" w14:textId="77777777"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B4581FB" w14:textId="77777777"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3498821B"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9C40C77" w14:textId="77777777"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11F1615" w14:textId="77777777" w:rsidR="0009191C" w:rsidRPr="005744FC" w:rsidRDefault="0009191C" w:rsidP="00B46D58">
            <w:pPr>
              <w:widowControl w:val="0"/>
              <w:jc w:val="center"/>
              <w:rPr>
                <w:rFonts w:ascii="GHEA Grapalat" w:hAnsi="GHEA Grapalat"/>
                <w:sz w:val="20"/>
                <w:szCs w:val="20"/>
              </w:rPr>
            </w:pPr>
          </w:p>
        </w:tc>
      </w:tr>
    </w:tbl>
    <w:p w14:paraId="613D55EF"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91690C3"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1BC41A3" w14:textId="77777777" w:rsidR="00DC619D" w:rsidRPr="00D3436F" w:rsidRDefault="00DC619D" w:rsidP="00B46D58">
      <w:pPr>
        <w:widowControl w:val="0"/>
        <w:spacing w:after="160"/>
        <w:jc w:val="both"/>
        <w:rPr>
          <w:rFonts w:ascii="GHEA Grapalat" w:hAnsi="GHEA Grapalat"/>
          <w:lang w:val="es-ES"/>
        </w:rPr>
      </w:pPr>
    </w:p>
    <w:p w14:paraId="6E2ED7EA"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161E13B6" w14:textId="77777777" w:rsidR="00B217BB" w:rsidRDefault="00B217BB" w:rsidP="00B46D58">
      <w:pPr>
        <w:rPr>
          <w:rFonts w:ascii="GHEA Grapalat" w:hAnsi="GHEA Grapalat"/>
          <w:b/>
        </w:rPr>
      </w:pPr>
      <w:r>
        <w:rPr>
          <w:rFonts w:ascii="GHEA Grapalat" w:hAnsi="GHEA Grapalat"/>
          <w:b/>
        </w:rPr>
        <w:br w:type="page"/>
      </w:r>
    </w:p>
    <w:p w14:paraId="14F22869" w14:textId="77777777"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14:paraId="2904FF57" w14:textId="20CD86D5"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5410D2">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DF1165">
        <w:rPr>
          <w:rFonts w:ascii="GHEA Grapalat" w:hAnsi="GHEA Grapalat"/>
          <w:i/>
          <w:sz w:val="22"/>
          <w:szCs w:val="22"/>
        </w:rPr>
        <w:t>ШМАКТ-GHAPDzB-25/8</w:t>
      </w:r>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6"/>
        <w:t>*</w:t>
      </w:r>
    </w:p>
    <w:p w14:paraId="3FC4731D" w14:textId="77777777" w:rsidR="003D2FE2" w:rsidRPr="00B138F3" w:rsidRDefault="003D2FE2" w:rsidP="003D2FE2">
      <w:pPr>
        <w:widowControl w:val="0"/>
        <w:spacing w:after="160"/>
        <w:jc w:val="center"/>
        <w:rPr>
          <w:rFonts w:ascii="GHEA Grapalat" w:hAnsi="GHEA Grapalat"/>
          <w:b/>
          <w:sz w:val="22"/>
          <w:szCs w:val="22"/>
        </w:rPr>
      </w:pPr>
    </w:p>
    <w:p w14:paraId="6E80F673"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647B8E97"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03BB20BA" w14:textId="77777777" w:rsidTr="00B932B8">
        <w:tc>
          <w:tcPr>
            <w:tcW w:w="4786" w:type="dxa"/>
          </w:tcPr>
          <w:p w14:paraId="731A1796"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4B07C270"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7"/>
              <w:t>**</w:t>
            </w:r>
          </w:p>
        </w:tc>
      </w:tr>
    </w:tbl>
    <w:p w14:paraId="3CE33179" w14:textId="77777777" w:rsidR="003D2FE2" w:rsidRPr="00B138F3" w:rsidRDefault="003D2FE2" w:rsidP="003D2FE2">
      <w:pPr>
        <w:widowControl w:val="0"/>
        <w:spacing w:after="160"/>
        <w:rPr>
          <w:rFonts w:ascii="GHEA Grapalat" w:hAnsi="GHEA Grapalat" w:cs="GHEA Grapalat"/>
          <w:b/>
          <w:sz w:val="22"/>
          <w:szCs w:val="22"/>
        </w:rPr>
      </w:pPr>
    </w:p>
    <w:p w14:paraId="72EDC7BF"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714CD98"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64200693"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3BA924BF"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62F38A14"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405012D"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3F0AE201"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1E156C6D" w14:textId="1211D480" w:rsidR="003D2FE2" w:rsidRPr="00B138F3" w:rsidRDefault="003D2FE2" w:rsidP="00DC458B">
      <w:pPr>
        <w:widowControl w:val="0"/>
        <w:tabs>
          <w:tab w:val="left" w:pos="567"/>
        </w:tabs>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w:t>
      </w:r>
      <w:proofErr w:type="gramStart"/>
      <w:r w:rsidRPr="00B138F3">
        <w:rPr>
          <w:rFonts w:ascii="GHEA Grapalat" w:hAnsi="GHEA Grapalat"/>
          <w:spacing w:val="-6"/>
          <w:sz w:val="22"/>
          <w:szCs w:val="22"/>
        </w:rPr>
        <w:t xml:space="preserve">организованной </w:t>
      </w:r>
      <w:r w:rsidR="007B323F">
        <w:rPr>
          <w:rFonts w:ascii="GHEA Grapalat" w:hAnsi="GHEA Grapalat"/>
          <w:i/>
        </w:rPr>
        <w:t>,,Коммунальное</w:t>
      </w:r>
      <w:proofErr w:type="gramEnd"/>
      <w:r w:rsidR="007B323F">
        <w:rPr>
          <w:rFonts w:ascii="GHEA Grapalat" w:hAnsi="GHEA Grapalat"/>
          <w:i/>
        </w:rPr>
        <w:t xml:space="preserve"> хозяйство Ани” общины Ани, Ширакский </w:t>
      </w:r>
      <w:proofErr w:type="spellStart"/>
      <w:r w:rsidR="007B323F">
        <w:rPr>
          <w:rFonts w:ascii="GHEA Grapalat" w:hAnsi="GHEA Grapalat"/>
          <w:i/>
        </w:rPr>
        <w:t>марз</w:t>
      </w:r>
      <w:proofErr w:type="spellEnd"/>
      <w:r w:rsidR="007B323F">
        <w:rPr>
          <w:rFonts w:ascii="GHEA Grapalat" w:hAnsi="GHEA Grapalat"/>
          <w:i/>
        </w:rPr>
        <w:t xml:space="preserve">, Республика Армения </w:t>
      </w:r>
      <w:r w:rsidR="00DC458B"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DF1165">
        <w:rPr>
          <w:rFonts w:ascii="GHEA Grapalat" w:hAnsi="GHEA Grapalat"/>
          <w:i/>
          <w:sz w:val="22"/>
          <w:szCs w:val="22"/>
        </w:rPr>
        <w:t>ШМАКТ-GHAPDzB-25/8</w:t>
      </w:r>
    </w:p>
    <w:p w14:paraId="36ED4A65"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84BD26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1FD32E0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399AB5F"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9501369"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00569F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7ABE821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990AA8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DE9F91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5405ECA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0254A1D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3D10FB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654C730"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7D6A2F87"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6DAE3A57"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50010EE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53A63C30"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B5FF014"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A8A05A9"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3C07E86E"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66C9B1B"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5F8717CC"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CA8E7C4"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56D0314E"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0C0054C8"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3C12F29" w14:textId="77777777" w:rsidR="003D2FE2" w:rsidRPr="00B138F3" w:rsidRDefault="003D2FE2" w:rsidP="003D2FE2">
      <w:pPr>
        <w:widowControl w:val="0"/>
        <w:spacing w:after="160"/>
        <w:jc w:val="right"/>
        <w:rPr>
          <w:rFonts w:ascii="GHEA Grapalat" w:hAnsi="GHEA Grapalat"/>
          <w:sz w:val="22"/>
          <w:szCs w:val="22"/>
        </w:rPr>
      </w:pPr>
    </w:p>
    <w:p w14:paraId="253AFBB5"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62D710FD"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6FB3A9A0" w14:textId="77777777" w:rsidR="003D2FE2" w:rsidRPr="00B138F3" w:rsidRDefault="003D2FE2" w:rsidP="003D2FE2">
      <w:pPr>
        <w:widowControl w:val="0"/>
        <w:spacing w:after="160"/>
        <w:jc w:val="both"/>
        <w:rPr>
          <w:rFonts w:ascii="GHEA Grapalat" w:hAnsi="GHEA Grapalat"/>
          <w:sz w:val="22"/>
          <w:szCs w:val="22"/>
        </w:rPr>
      </w:pPr>
    </w:p>
    <w:p w14:paraId="5A7F58A8" w14:textId="77777777" w:rsidR="003D2FE2" w:rsidRPr="00B138F3" w:rsidRDefault="003D2FE2" w:rsidP="003D2FE2">
      <w:pPr>
        <w:widowControl w:val="0"/>
        <w:spacing w:after="160"/>
        <w:jc w:val="both"/>
        <w:rPr>
          <w:rFonts w:ascii="GHEA Grapalat" w:hAnsi="GHEA Grapalat"/>
          <w:sz w:val="22"/>
          <w:szCs w:val="22"/>
        </w:rPr>
      </w:pPr>
    </w:p>
    <w:p w14:paraId="627916D8" w14:textId="77777777" w:rsidR="003D2FE2" w:rsidRPr="00B138F3" w:rsidRDefault="003D2FE2" w:rsidP="003D2FE2">
      <w:pPr>
        <w:rPr>
          <w:sz w:val="22"/>
          <w:szCs w:val="22"/>
        </w:rPr>
      </w:pPr>
    </w:p>
    <w:p w14:paraId="5A6E594C" w14:textId="77777777" w:rsidR="001005B0" w:rsidRPr="00B138F3" w:rsidRDefault="001005B0" w:rsidP="003D2FE2">
      <w:pPr>
        <w:widowControl w:val="0"/>
        <w:spacing w:after="160"/>
        <w:ind w:left="567" w:right="565"/>
        <w:jc w:val="both"/>
        <w:rPr>
          <w:rFonts w:ascii="GHEA Grapalat" w:hAnsi="GHEA Grapalat"/>
          <w:sz w:val="22"/>
          <w:szCs w:val="22"/>
        </w:rPr>
      </w:pPr>
    </w:p>
    <w:p w14:paraId="5664A9FA" w14:textId="77777777" w:rsidR="001005B0" w:rsidRPr="00B138F3" w:rsidRDefault="001005B0" w:rsidP="00B46D58">
      <w:pPr>
        <w:widowControl w:val="0"/>
        <w:spacing w:after="160"/>
        <w:ind w:left="567" w:right="565"/>
        <w:jc w:val="center"/>
        <w:rPr>
          <w:rFonts w:ascii="GHEA Grapalat" w:hAnsi="GHEA Grapalat"/>
          <w:b/>
          <w:sz w:val="22"/>
          <w:szCs w:val="22"/>
        </w:rPr>
      </w:pPr>
    </w:p>
    <w:p w14:paraId="6ED9AED7" w14:textId="77777777" w:rsidR="001005B0" w:rsidRPr="00B138F3" w:rsidRDefault="001005B0" w:rsidP="00B46D58">
      <w:pPr>
        <w:widowControl w:val="0"/>
        <w:spacing w:after="160"/>
        <w:ind w:left="567" w:right="565"/>
        <w:jc w:val="center"/>
        <w:rPr>
          <w:rFonts w:ascii="GHEA Grapalat" w:hAnsi="GHEA Grapalat"/>
          <w:b/>
          <w:sz w:val="22"/>
          <w:szCs w:val="22"/>
        </w:rPr>
      </w:pPr>
    </w:p>
    <w:p w14:paraId="301551D6" w14:textId="77777777" w:rsidR="001005B0" w:rsidRPr="00B138F3" w:rsidRDefault="001005B0" w:rsidP="00B46D58">
      <w:pPr>
        <w:widowControl w:val="0"/>
        <w:spacing w:after="160"/>
        <w:ind w:left="567" w:right="565"/>
        <w:jc w:val="center"/>
        <w:rPr>
          <w:rFonts w:ascii="GHEA Grapalat" w:hAnsi="GHEA Grapalat"/>
          <w:b/>
          <w:sz w:val="22"/>
          <w:szCs w:val="22"/>
        </w:rPr>
      </w:pPr>
    </w:p>
    <w:p w14:paraId="3CF14F97" w14:textId="77777777" w:rsidR="001005B0" w:rsidRPr="00B138F3" w:rsidRDefault="001005B0" w:rsidP="00B46D58">
      <w:pPr>
        <w:widowControl w:val="0"/>
        <w:spacing w:after="160"/>
        <w:ind w:left="567" w:right="565"/>
        <w:jc w:val="center"/>
        <w:rPr>
          <w:rFonts w:ascii="GHEA Grapalat" w:hAnsi="GHEA Grapalat"/>
          <w:b/>
          <w:sz w:val="22"/>
          <w:szCs w:val="22"/>
        </w:rPr>
      </w:pPr>
    </w:p>
    <w:p w14:paraId="10872D53" w14:textId="77777777" w:rsidR="001005B0" w:rsidRPr="00B138F3" w:rsidRDefault="001005B0" w:rsidP="00B46D58">
      <w:pPr>
        <w:widowControl w:val="0"/>
        <w:spacing w:after="160"/>
        <w:ind w:left="567" w:right="565"/>
        <w:jc w:val="center"/>
        <w:rPr>
          <w:rFonts w:ascii="GHEA Grapalat" w:hAnsi="GHEA Grapalat"/>
          <w:b/>
          <w:sz w:val="22"/>
          <w:szCs w:val="22"/>
        </w:rPr>
      </w:pPr>
    </w:p>
    <w:p w14:paraId="2CE277FC" w14:textId="77777777" w:rsidR="001005B0" w:rsidRPr="00B138F3" w:rsidRDefault="001005B0" w:rsidP="00B46D58">
      <w:pPr>
        <w:widowControl w:val="0"/>
        <w:spacing w:after="160"/>
        <w:ind w:left="567" w:right="565"/>
        <w:jc w:val="center"/>
        <w:rPr>
          <w:rFonts w:ascii="GHEA Grapalat" w:hAnsi="GHEA Grapalat"/>
          <w:b/>
        </w:rPr>
      </w:pPr>
    </w:p>
    <w:p w14:paraId="0721C62F" w14:textId="77777777" w:rsidR="001005B0" w:rsidRPr="00B138F3" w:rsidRDefault="001005B0" w:rsidP="00B46D58">
      <w:pPr>
        <w:widowControl w:val="0"/>
        <w:spacing w:after="160"/>
        <w:ind w:left="567" w:right="565"/>
        <w:jc w:val="center"/>
        <w:rPr>
          <w:rFonts w:ascii="GHEA Grapalat" w:hAnsi="GHEA Grapalat"/>
          <w:b/>
        </w:rPr>
      </w:pPr>
    </w:p>
    <w:p w14:paraId="35BC9F10" w14:textId="77777777" w:rsidR="001005B0" w:rsidRPr="00B138F3" w:rsidRDefault="001005B0" w:rsidP="00B46D58">
      <w:pPr>
        <w:widowControl w:val="0"/>
        <w:spacing w:after="160"/>
        <w:ind w:left="567" w:right="565"/>
        <w:jc w:val="center"/>
        <w:rPr>
          <w:rFonts w:ascii="GHEA Grapalat" w:hAnsi="GHEA Grapalat"/>
          <w:b/>
        </w:rPr>
      </w:pPr>
    </w:p>
    <w:p w14:paraId="202F062D" w14:textId="77777777" w:rsidR="001005B0" w:rsidRPr="00B138F3" w:rsidRDefault="001005B0" w:rsidP="00B46D58">
      <w:pPr>
        <w:widowControl w:val="0"/>
        <w:spacing w:after="160"/>
        <w:ind w:left="567" w:right="565"/>
        <w:jc w:val="center"/>
        <w:rPr>
          <w:rFonts w:ascii="GHEA Grapalat" w:hAnsi="GHEA Grapalat"/>
          <w:b/>
        </w:rPr>
      </w:pPr>
    </w:p>
    <w:p w14:paraId="470CAC43" w14:textId="77777777" w:rsidR="001005B0" w:rsidRPr="00B138F3" w:rsidRDefault="001005B0" w:rsidP="00B46D58">
      <w:pPr>
        <w:widowControl w:val="0"/>
        <w:spacing w:after="160"/>
        <w:ind w:left="567" w:right="565"/>
        <w:jc w:val="center"/>
        <w:rPr>
          <w:rFonts w:ascii="GHEA Grapalat" w:hAnsi="GHEA Grapalat"/>
          <w:b/>
        </w:rPr>
      </w:pPr>
    </w:p>
    <w:p w14:paraId="4C395DDB" w14:textId="77777777" w:rsidR="001005B0" w:rsidRPr="00B138F3" w:rsidRDefault="001005B0" w:rsidP="00B46D58">
      <w:pPr>
        <w:widowControl w:val="0"/>
        <w:spacing w:after="160"/>
        <w:ind w:left="567" w:right="565"/>
        <w:jc w:val="center"/>
        <w:rPr>
          <w:rFonts w:ascii="GHEA Grapalat" w:hAnsi="GHEA Grapalat"/>
          <w:b/>
        </w:rPr>
      </w:pPr>
    </w:p>
    <w:p w14:paraId="4FD27A64" w14:textId="77777777" w:rsidR="001005B0" w:rsidRPr="00B138F3" w:rsidRDefault="001005B0" w:rsidP="00B46D58">
      <w:pPr>
        <w:widowControl w:val="0"/>
        <w:spacing w:after="160"/>
        <w:ind w:left="567" w:right="565"/>
        <w:jc w:val="center"/>
        <w:rPr>
          <w:rFonts w:ascii="GHEA Grapalat" w:hAnsi="GHEA Grapalat"/>
          <w:b/>
        </w:rPr>
      </w:pPr>
    </w:p>
    <w:p w14:paraId="58AE3461" w14:textId="77777777" w:rsidR="001005B0" w:rsidRPr="00B138F3" w:rsidRDefault="001005B0" w:rsidP="00B46D58">
      <w:pPr>
        <w:widowControl w:val="0"/>
        <w:spacing w:after="160"/>
        <w:ind w:left="567" w:right="565"/>
        <w:jc w:val="center"/>
        <w:rPr>
          <w:rFonts w:ascii="GHEA Grapalat" w:hAnsi="GHEA Grapalat"/>
          <w:b/>
        </w:rPr>
      </w:pPr>
    </w:p>
    <w:p w14:paraId="2E1C5637" w14:textId="77777777" w:rsidR="001005B0" w:rsidRPr="00B138F3" w:rsidRDefault="001005B0" w:rsidP="00B46D58">
      <w:pPr>
        <w:widowControl w:val="0"/>
        <w:spacing w:after="160"/>
        <w:ind w:left="567" w:right="565"/>
        <w:jc w:val="center"/>
        <w:rPr>
          <w:rFonts w:ascii="GHEA Grapalat" w:hAnsi="GHEA Grapalat"/>
          <w:b/>
        </w:rPr>
      </w:pPr>
    </w:p>
    <w:p w14:paraId="102441D1" w14:textId="77777777" w:rsidR="001005B0" w:rsidRPr="00B138F3" w:rsidRDefault="001005B0" w:rsidP="00B46D58">
      <w:pPr>
        <w:widowControl w:val="0"/>
        <w:spacing w:after="160"/>
        <w:ind w:left="567" w:right="565"/>
        <w:jc w:val="center"/>
        <w:rPr>
          <w:rFonts w:ascii="GHEA Grapalat" w:hAnsi="GHEA Grapalat"/>
          <w:b/>
        </w:rPr>
      </w:pPr>
    </w:p>
    <w:p w14:paraId="59FDAD7D" w14:textId="77777777" w:rsidR="001005B0" w:rsidRPr="00B138F3" w:rsidRDefault="001005B0" w:rsidP="00B46D58">
      <w:pPr>
        <w:widowControl w:val="0"/>
        <w:spacing w:after="160"/>
        <w:ind w:left="567" w:right="565"/>
        <w:jc w:val="center"/>
        <w:rPr>
          <w:rFonts w:ascii="GHEA Grapalat" w:hAnsi="GHEA Grapalat"/>
          <w:b/>
        </w:rPr>
      </w:pPr>
    </w:p>
    <w:p w14:paraId="73F587F2" w14:textId="77777777"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56053DB2"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6D5291" w14:textId="77777777"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42D60A67"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CB846" w14:textId="77777777"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1F0D18D8"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59FB5E" w14:textId="77777777"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2437BF7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7EEC30"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381D69F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B9CDEB"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2614124A"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802E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22A41E1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0E6777"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403784F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242F4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613F2" w:rsidRPr="00B138F3" w14:paraId="5344938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F522CB" w14:textId="5FED324F" w:rsidR="004613F2" w:rsidRPr="00C06E75" w:rsidRDefault="004613F2" w:rsidP="004613F2">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Pr="00D865AE">
              <w:rPr>
                <w:rFonts w:ascii="GHEA Grapalat" w:hAnsi="GHEA Grapalat"/>
                <w:i/>
              </w:rPr>
              <w:t xml:space="preserve">"Коммунальное хозяйство Ани" общины Ани, Ширакский </w:t>
            </w:r>
            <w:proofErr w:type="spellStart"/>
            <w:r w:rsidRPr="00D865AE">
              <w:rPr>
                <w:rFonts w:ascii="GHEA Grapalat" w:hAnsi="GHEA Grapalat"/>
                <w:i/>
              </w:rPr>
              <w:t>марз</w:t>
            </w:r>
            <w:proofErr w:type="spellEnd"/>
            <w:r w:rsidRPr="00D865AE">
              <w:rPr>
                <w:rFonts w:ascii="GHEA Grapalat" w:hAnsi="GHEA Grapalat"/>
                <w:i/>
              </w:rPr>
              <w:t>, Республика Армения</w:t>
            </w:r>
          </w:p>
        </w:tc>
      </w:tr>
      <w:tr w:rsidR="004613F2" w:rsidRPr="00B138F3" w14:paraId="0528FF4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DC43FD" w14:textId="5BC701A3" w:rsidR="004613F2" w:rsidRPr="00B138F3" w:rsidRDefault="004613F2" w:rsidP="004613F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613F2" w:rsidRPr="00B138F3" w14:paraId="5A287FC0"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D518E3" w14:textId="3D5979A4" w:rsidR="004613F2" w:rsidRPr="00C06E75" w:rsidRDefault="004613F2" w:rsidP="004613F2">
            <w:pPr>
              <w:widowControl w:val="0"/>
              <w:tabs>
                <w:tab w:val="left" w:pos="855"/>
              </w:tabs>
              <w:spacing w:after="160"/>
              <w:ind w:left="360"/>
              <w:rPr>
                <w:rFonts w:ascii="GHEA Grapalat" w:hAnsi="GHEA Grapalat"/>
                <w:lang w:val="hy-AM"/>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05546246</w:t>
            </w:r>
          </w:p>
        </w:tc>
      </w:tr>
      <w:tr w:rsidR="004613F2" w:rsidRPr="00B138F3" w14:paraId="1811A507"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B9C6EF" w14:textId="076429F1" w:rsidR="004613F2" w:rsidRPr="00C06E75" w:rsidRDefault="004613F2" w:rsidP="004613F2">
            <w:pPr>
              <w:widowControl w:val="0"/>
              <w:tabs>
                <w:tab w:val="left" w:pos="855"/>
              </w:tabs>
              <w:spacing w:after="160"/>
              <w:ind w:left="360"/>
              <w:rPr>
                <w:rFonts w:ascii="GHEA Grapalat" w:hAnsi="GHEA Grapalat"/>
                <w:lang w:val="hy-AM"/>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r w:rsidRPr="000D1DB8">
              <w:rPr>
                <w:rFonts w:ascii="GHEA Grapalat" w:hAnsi="GHEA Grapalat"/>
              </w:rPr>
              <w:t>Центральное казначейство</w:t>
            </w:r>
          </w:p>
        </w:tc>
      </w:tr>
      <w:tr w:rsidR="004613F2" w:rsidRPr="00B138F3" w14:paraId="05932C50"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F4CE16" w14:textId="12C17052" w:rsidR="004613F2" w:rsidRPr="00C06E75" w:rsidRDefault="004613F2" w:rsidP="004613F2">
            <w:pPr>
              <w:widowControl w:val="0"/>
              <w:tabs>
                <w:tab w:val="left" w:pos="855"/>
              </w:tabs>
              <w:spacing w:after="160"/>
              <w:ind w:left="360"/>
              <w:rPr>
                <w:rFonts w:ascii="GHEA Grapalat" w:hAnsi="GHEA Grapalat"/>
                <w:lang w:val="hy-AM"/>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lang w:val="hy-AM"/>
              </w:rPr>
              <w:t xml:space="preserve"> </w:t>
            </w:r>
            <w:r w:rsidRPr="00505041">
              <w:rPr>
                <w:rFonts w:ascii="GHEA Grapalat" w:hAnsi="GHEA Grapalat" w:cs="Sylfaen"/>
                <w:sz w:val="20"/>
                <w:szCs w:val="20"/>
                <w:lang w:val="hy-AM"/>
              </w:rPr>
              <w:t>900495101090</w:t>
            </w:r>
          </w:p>
        </w:tc>
      </w:tr>
      <w:tr w:rsidR="00B138F3" w:rsidRPr="00B138F3" w14:paraId="7B0EE71C"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17B886"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74E54A8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C515E3"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4C90E43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6A000E"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68E62F62"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90D91D" w14:textId="77777777"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14:paraId="6D65F8BB"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61B4BA8F"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43E58365"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0416A4" w14:textId="77777777"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19201FC5"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EE903C" w14:textId="77777777"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187A14BB"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06F9778" w14:textId="77777777"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4129455" w14:textId="77777777" w:rsidR="00C3421C" w:rsidRPr="00B138F3" w:rsidRDefault="00C3421C" w:rsidP="00DE2AE3">
            <w:pPr>
              <w:widowControl w:val="0"/>
              <w:spacing w:after="160"/>
              <w:rPr>
                <w:rFonts w:ascii="GHEA Grapalat" w:hAnsi="GHEA Grapalat" w:cs="Sylfaen"/>
              </w:rPr>
            </w:pPr>
          </w:p>
          <w:p w14:paraId="67D1747E" w14:textId="77777777"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14:paraId="696EF57D" w14:textId="77777777" w:rsidR="00C3421C" w:rsidRPr="00B138F3" w:rsidRDefault="00C3421C" w:rsidP="00DE2AE3">
            <w:pPr>
              <w:widowControl w:val="0"/>
              <w:spacing w:after="160"/>
              <w:rPr>
                <w:rFonts w:ascii="GHEA Grapalat" w:hAnsi="GHEA Grapalat" w:cs="Sylfaen"/>
              </w:rPr>
            </w:pPr>
          </w:p>
          <w:p w14:paraId="60CCB5F1"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286CD038" w14:textId="77777777" w:rsidR="00C3421C" w:rsidRPr="00B138F3" w:rsidRDefault="00C3421C" w:rsidP="00DE2AE3">
            <w:pPr>
              <w:widowControl w:val="0"/>
              <w:spacing w:after="160"/>
              <w:rPr>
                <w:rFonts w:ascii="GHEA Grapalat" w:hAnsi="GHEA Grapalat" w:cs="Sylfaen"/>
              </w:rPr>
            </w:pPr>
          </w:p>
          <w:p w14:paraId="717CBCDF" w14:textId="77777777"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966B09E" w14:textId="77777777"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392961B" w14:textId="77777777"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9957B8D" w14:textId="77777777" w:rsidR="00C3421C" w:rsidRPr="00B138F3" w:rsidRDefault="00C3421C" w:rsidP="00DE2AE3">
            <w:pPr>
              <w:widowControl w:val="0"/>
              <w:spacing w:after="160"/>
              <w:rPr>
                <w:rFonts w:ascii="GHEA Grapalat" w:hAnsi="GHEA Grapalat" w:cs="Sylfaen"/>
              </w:rPr>
            </w:pPr>
          </w:p>
          <w:p w14:paraId="36B19FB9"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57494B55" w14:textId="77777777" w:rsidR="00C3421C" w:rsidRPr="00B138F3" w:rsidRDefault="00C3421C" w:rsidP="00DE2AE3">
            <w:pPr>
              <w:widowControl w:val="0"/>
              <w:spacing w:after="160"/>
              <w:jc w:val="right"/>
              <w:rPr>
                <w:rFonts w:ascii="GHEA Grapalat" w:hAnsi="GHEA Grapalat" w:cs="Tahoma"/>
              </w:rPr>
            </w:pPr>
          </w:p>
          <w:p w14:paraId="31DBCE87"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14:paraId="588ED1EE" w14:textId="77777777" w:rsidR="00C3421C" w:rsidRPr="00B138F3" w:rsidRDefault="00C3421C" w:rsidP="00DE2AE3">
            <w:pPr>
              <w:widowControl w:val="0"/>
              <w:spacing w:after="160"/>
              <w:rPr>
                <w:rFonts w:ascii="GHEA Grapalat" w:hAnsi="GHEA Grapalat" w:cs="Sylfaen"/>
              </w:rPr>
            </w:pPr>
          </w:p>
          <w:p w14:paraId="7A187CD6" w14:textId="77777777"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0E80DB05"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1E7A0E7F"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4B8AD954" w14:textId="77777777" w:rsidR="00C3421C" w:rsidRPr="00B138F3" w:rsidRDefault="00C3421C" w:rsidP="00DE2AE3">
            <w:pPr>
              <w:widowControl w:val="0"/>
              <w:spacing w:after="160"/>
              <w:rPr>
                <w:rFonts w:ascii="GHEA Grapalat" w:hAnsi="GHEA Grapalat"/>
              </w:rPr>
            </w:pPr>
          </w:p>
          <w:p w14:paraId="28C05863"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760BA4E1" w14:textId="77777777"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7C1408D" w14:textId="77777777" w:rsidR="00C3421C" w:rsidRPr="00B138F3" w:rsidRDefault="00C3421C" w:rsidP="00DE2AE3">
            <w:pPr>
              <w:widowControl w:val="0"/>
              <w:spacing w:after="160"/>
              <w:rPr>
                <w:rFonts w:ascii="GHEA Grapalat" w:hAnsi="GHEA Grapalat" w:cs="Tahoma"/>
              </w:rPr>
            </w:pPr>
          </w:p>
          <w:p w14:paraId="0BD641F5" w14:textId="77777777"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5AD1A96" w14:textId="77777777"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CE1CA60" w14:textId="77777777" w:rsidR="00C3421C" w:rsidRPr="00B138F3" w:rsidRDefault="00C3421C" w:rsidP="00DE2AE3">
            <w:pPr>
              <w:widowControl w:val="0"/>
              <w:spacing w:after="160"/>
              <w:rPr>
                <w:rFonts w:ascii="GHEA Grapalat" w:hAnsi="GHEA Grapalat" w:cs="Tahoma"/>
              </w:rPr>
            </w:pPr>
          </w:p>
          <w:p w14:paraId="0D1DB592" w14:textId="77777777"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14:paraId="47CB5CB5" w14:textId="77777777"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FB06E35" w14:textId="77777777" w:rsidR="00C3421C" w:rsidRPr="00B138F3" w:rsidRDefault="00C3421C" w:rsidP="00DE2AE3">
            <w:pPr>
              <w:widowControl w:val="0"/>
              <w:spacing w:after="160"/>
              <w:rPr>
                <w:rFonts w:ascii="GHEA Grapalat" w:hAnsi="GHEA Grapalat" w:cs="Arial"/>
              </w:rPr>
            </w:pPr>
          </w:p>
        </w:tc>
      </w:tr>
      <w:tr w:rsidR="00B138F3" w:rsidRPr="00B138F3" w14:paraId="04C8B498"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05F1AA6" w14:textId="77777777"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5B8DFEE3" w14:textId="77777777" w:rsidR="00C3421C" w:rsidRPr="00B138F3" w:rsidRDefault="00C3421C" w:rsidP="00DE2AE3">
            <w:pPr>
              <w:widowControl w:val="0"/>
              <w:spacing w:after="160"/>
              <w:rPr>
                <w:rFonts w:ascii="GHEA Grapalat" w:hAnsi="GHEA Grapalat" w:cs="Sylfaen"/>
              </w:rPr>
            </w:pPr>
          </w:p>
          <w:p w14:paraId="7178273A" w14:textId="77777777"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985BF5A" w14:textId="77777777"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0B0AAD1A" w14:textId="77777777" w:rsidR="00C3421C" w:rsidRPr="00B138F3" w:rsidRDefault="00C3421C" w:rsidP="00DE2AE3">
            <w:pPr>
              <w:widowControl w:val="0"/>
              <w:spacing w:after="160"/>
              <w:rPr>
                <w:rFonts w:ascii="GHEA Grapalat" w:hAnsi="GHEA Grapalat"/>
              </w:rPr>
            </w:pPr>
          </w:p>
          <w:p w14:paraId="339F63E9" w14:textId="77777777"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2C4E19E" w14:textId="77777777" w:rsidR="00C3421C" w:rsidRPr="00B138F3" w:rsidRDefault="00C3421C" w:rsidP="00C3421C">
      <w:pPr>
        <w:widowControl w:val="0"/>
        <w:spacing w:after="160"/>
        <w:jc w:val="center"/>
        <w:rPr>
          <w:rFonts w:ascii="GHEA Grapalat" w:hAnsi="GHEA Grapalat" w:cs="Sylfaen"/>
        </w:rPr>
      </w:pPr>
    </w:p>
    <w:p w14:paraId="76103F4A"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858F25E"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3756DCFC"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4656A7F"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688B6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7B9092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0A0ADA7"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3F32B80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7CA047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C1AE822"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F482715"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E103C7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FEBF04E"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96EA2B8"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D5BBCF3"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B37B6D"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D92F703"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A1B15F1"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C258F19"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7EF960A" w14:textId="77777777"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4408AC6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6C7C6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EDA2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E8311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3716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D74C7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551A97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A12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2369B17"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3E8A27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AD724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F0670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8DFE7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425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DB4046C"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E1A76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401EF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EF0616A"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6D5F3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17B622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C51DB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511F1B5" w14:textId="77777777"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C72B31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4DBA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EB05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2311E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96B9F1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7245A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BE78B7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CDEF0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AF2B4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E1B53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1D7446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C417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DBC7B1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2CB0B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91A22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80584D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6C6C09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4AABC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693F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2B6D26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AB32B7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9635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BA1FD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08BF7B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AE5459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FB90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1D9432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6F15A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26D0B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022543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005003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D58896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AACF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BF4A18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2E6A9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0A99B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FB8DEF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24DCA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E72074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9C22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8EF68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37DCEB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70EA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2E1E38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EE3A65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4183A62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8E82F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1440D5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AC065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391E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E005A9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EA0951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977081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8B405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32F958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38853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E8FE5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87206A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27BB1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7E544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7737C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47B7B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3D271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11EF3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C137BA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D9B89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67847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452598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641204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8113C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1E058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6B735E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4648A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044D2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711C7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02292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505F3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B607D0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FA9E93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A0B917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2C6C5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34588C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D9DB44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18F9A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2E65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198EA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D7A9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49D63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508810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4A15C7" w14:textId="77777777"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6F3223E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0A21E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5BCDC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6F255F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9D986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117F4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F4CC9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FDCB1E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941A8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73FD79" w14:textId="77777777"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ACFF86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77A55E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3E2C67"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B3A28B5" w14:textId="77777777"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13897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3290F6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0FB5227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EA49E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52147F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8D248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29210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2E4C21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CF7B1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568C75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2D5C37B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F8D7D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F7E644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ED9983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B2289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CBE6D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E62E88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337F152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46DDD2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D13A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6C59DC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641957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107B8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C5EEC4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609C9AFE" w14:textId="77777777"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F2EBB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C48FB4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52E43B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D01A2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8885DC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2826EB0"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DD3625"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1730BF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59F23D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B4FA95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E8EEF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525577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49A791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23DB3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B9DBCD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D62B1F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1E512D9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54E44C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1F54A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EFE73E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2B1A02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5A420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A3C70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E184CFB"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9402C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B1490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A4C71DA"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1B8BB3E"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F42D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913AA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E84D730"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17A5E77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EC59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F28B2FB"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7673302"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C95E4"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CAF0E36"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2C12B46"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22ECED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AC6058"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9F8F3B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EA9EAC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A18CF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BA9DF6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EEC8668" w14:textId="77777777" w:rsidR="00C3421C" w:rsidRPr="00B138F3" w:rsidRDefault="00C3421C" w:rsidP="00DE2AE3">
            <w:pPr>
              <w:widowControl w:val="0"/>
              <w:spacing w:after="120"/>
              <w:jc w:val="center"/>
              <w:rPr>
                <w:rFonts w:ascii="GHEA Grapalat" w:hAnsi="GHEA Grapalat"/>
                <w:sz w:val="18"/>
                <w:szCs w:val="18"/>
              </w:rPr>
            </w:pPr>
          </w:p>
        </w:tc>
      </w:tr>
      <w:tr w:rsidR="00B138F3" w:rsidRPr="00B138F3" w14:paraId="0B88FD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5821D9"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E17663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2B9F4E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F5D58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C0C928C"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5EF926" w14:textId="77777777" w:rsidR="00C3421C" w:rsidRPr="00B138F3" w:rsidRDefault="00C3421C" w:rsidP="00DE2AE3">
            <w:pPr>
              <w:widowControl w:val="0"/>
              <w:spacing w:after="120"/>
              <w:jc w:val="center"/>
              <w:rPr>
                <w:rFonts w:ascii="GHEA Grapalat" w:hAnsi="GHEA Grapalat"/>
                <w:sz w:val="18"/>
                <w:szCs w:val="18"/>
              </w:rPr>
            </w:pPr>
          </w:p>
        </w:tc>
      </w:tr>
      <w:tr w:rsidR="00FF3DE9" w:rsidRPr="00B138F3" w14:paraId="3FEFB9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6091D3"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0C704AD"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E0B1D17"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67D6B1"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9A42E3F" w14:textId="77777777"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A8F20F2" w14:textId="77777777" w:rsidR="00C3421C" w:rsidRPr="00B138F3" w:rsidRDefault="00C3421C" w:rsidP="00DE2AE3">
            <w:pPr>
              <w:widowControl w:val="0"/>
              <w:spacing w:after="120"/>
              <w:jc w:val="center"/>
              <w:rPr>
                <w:rFonts w:ascii="GHEA Grapalat" w:hAnsi="GHEA Grapalat"/>
                <w:sz w:val="18"/>
                <w:szCs w:val="18"/>
              </w:rPr>
            </w:pPr>
          </w:p>
        </w:tc>
      </w:tr>
    </w:tbl>
    <w:p w14:paraId="6AB14DE5" w14:textId="77777777" w:rsidR="001005B0" w:rsidRPr="00B138F3" w:rsidRDefault="001005B0" w:rsidP="00B46D58">
      <w:pPr>
        <w:widowControl w:val="0"/>
        <w:spacing w:after="160"/>
        <w:ind w:left="567" w:right="565"/>
        <w:jc w:val="center"/>
        <w:rPr>
          <w:rFonts w:ascii="GHEA Grapalat" w:hAnsi="GHEA Grapalat"/>
          <w:b/>
        </w:rPr>
      </w:pPr>
    </w:p>
    <w:p w14:paraId="2F06466D" w14:textId="77777777" w:rsidR="001005B0" w:rsidRPr="00B138F3" w:rsidRDefault="001005B0" w:rsidP="00B46D58">
      <w:pPr>
        <w:widowControl w:val="0"/>
        <w:spacing w:after="160"/>
        <w:ind w:left="567" w:right="565"/>
        <w:jc w:val="center"/>
        <w:rPr>
          <w:rFonts w:ascii="GHEA Grapalat" w:hAnsi="GHEA Grapalat"/>
          <w:b/>
        </w:rPr>
      </w:pPr>
    </w:p>
    <w:p w14:paraId="1EC87D38" w14:textId="77777777" w:rsidR="001005B0" w:rsidRPr="00B138F3" w:rsidRDefault="001005B0" w:rsidP="00B46D58">
      <w:pPr>
        <w:widowControl w:val="0"/>
        <w:spacing w:after="160"/>
        <w:ind w:left="567" w:right="565"/>
        <w:jc w:val="center"/>
        <w:rPr>
          <w:rFonts w:ascii="GHEA Grapalat" w:hAnsi="GHEA Grapalat"/>
          <w:b/>
        </w:rPr>
      </w:pPr>
    </w:p>
    <w:p w14:paraId="0C789AF9" w14:textId="77777777" w:rsidR="001005B0" w:rsidRPr="00B138F3" w:rsidRDefault="001005B0" w:rsidP="00B46D58">
      <w:pPr>
        <w:widowControl w:val="0"/>
        <w:spacing w:after="160"/>
        <w:ind w:left="567" w:right="565"/>
        <w:jc w:val="center"/>
        <w:rPr>
          <w:rFonts w:ascii="GHEA Grapalat" w:hAnsi="GHEA Grapalat"/>
          <w:b/>
        </w:rPr>
      </w:pPr>
    </w:p>
    <w:p w14:paraId="09DDFCD4" w14:textId="77777777" w:rsidR="001005B0" w:rsidRPr="00B138F3" w:rsidRDefault="001005B0" w:rsidP="00B46D58">
      <w:pPr>
        <w:widowControl w:val="0"/>
        <w:spacing w:after="160"/>
        <w:ind w:left="567" w:right="565"/>
        <w:jc w:val="center"/>
        <w:rPr>
          <w:rFonts w:ascii="GHEA Grapalat" w:hAnsi="GHEA Grapalat"/>
          <w:b/>
        </w:rPr>
      </w:pPr>
    </w:p>
    <w:p w14:paraId="2439179A" w14:textId="77777777" w:rsidR="001005B0" w:rsidRPr="00B138F3" w:rsidRDefault="001005B0" w:rsidP="00B46D58">
      <w:pPr>
        <w:widowControl w:val="0"/>
        <w:spacing w:after="160"/>
        <w:ind w:left="567" w:right="565"/>
        <w:jc w:val="center"/>
        <w:rPr>
          <w:rFonts w:ascii="GHEA Grapalat" w:hAnsi="GHEA Grapalat"/>
          <w:b/>
        </w:rPr>
      </w:pPr>
    </w:p>
    <w:p w14:paraId="3D4B2678" w14:textId="77777777" w:rsidR="001005B0" w:rsidRPr="00B138F3" w:rsidRDefault="001005B0" w:rsidP="00B46D58">
      <w:pPr>
        <w:widowControl w:val="0"/>
        <w:spacing w:after="160"/>
        <w:ind w:left="567" w:right="565"/>
        <w:jc w:val="center"/>
        <w:rPr>
          <w:rFonts w:ascii="GHEA Grapalat" w:hAnsi="GHEA Grapalat"/>
          <w:b/>
        </w:rPr>
      </w:pPr>
    </w:p>
    <w:p w14:paraId="070F93ED" w14:textId="77777777" w:rsidR="001005B0" w:rsidRPr="00B138F3" w:rsidRDefault="001005B0" w:rsidP="00B46D58">
      <w:pPr>
        <w:widowControl w:val="0"/>
        <w:spacing w:after="160"/>
        <w:ind w:left="567" w:right="565"/>
        <w:jc w:val="center"/>
        <w:rPr>
          <w:rFonts w:ascii="GHEA Grapalat" w:hAnsi="GHEA Grapalat"/>
          <w:b/>
        </w:rPr>
      </w:pPr>
    </w:p>
    <w:p w14:paraId="7BAAA5C3" w14:textId="77777777" w:rsidR="001005B0" w:rsidRPr="00B138F3" w:rsidRDefault="001005B0" w:rsidP="00B46D58">
      <w:pPr>
        <w:widowControl w:val="0"/>
        <w:spacing w:after="160"/>
        <w:ind w:left="567" w:right="565"/>
        <w:jc w:val="center"/>
        <w:rPr>
          <w:rFonts w:ascii="GHEA Grapalat" w:hAnsi="GHEA Grapalat"/>
          <w:b/>
        </w:rPr>
      </w:pPr>
    </w:p>
    <w:p w14:paraId="5CA632A8" w14:textId="77777777" w:rsidR="001005B0" w:rsidRPr="00B138F3" w:rsidRDefault="001005B0" w:rsidP="00B46D58">
      <w:pPr>
        <w:widowControl w:val="0"/>
        <w:spacing w:after="160"/>
        <w:ind w:left="567" w:right="565"/>
        <w:jc w:val="center"/>
        <w:rPr>
          <w:rFonts w:ascii="GHEA Grapalat" w:hAnsi="GHEA Grapalat"/>
          <w:b/>
        </w:rPr>
      </w:pPr>
    </w:p>
    <w:p w14:paraId="6EF24AF1" w14:textId="77777777" w:rsidR="001005B0" w:rsidRPr="00B138F3" w:rsidRDefault="001005B0" w:rsidP="00B46D58">
      <w:pPr>
        <w:widowControl w:val="0"/>
        <w:spacing w:after="160"/>
        <w:ind w:left="567" w:right="565"/>
        <w:jc w:val="center"/>
        <w:rPr>
          <w:rFonts w:ascii="GHEA Grapalat" w:hAnsi="GHEA Grapalat"/>
          <w:b/>
        </w:rPr>
      </w:pPr>
    </w:p>
    <w:p w14:paraId="6031FFAD" w14:textId="77777777" w:rsidR="001005B0" w:rsidRPr="00B138F3" w:rsidRDefault="001005B0" w:rsidP="00B46D58">
      <w:pPr>
        <w:widowControl w:val="0"/>
        <w:spacing w:after="160"/>
        <w:ind w:left="567" w:right="565"/>
        <w:jc w:val="center"/>
        <w:rPr>
          <w:rFonts w:ascii="GHEA Grapalat" w:hAnsi="GHEA Grapalat"/>
          <w:b/>
        </w:rPr>
      </w:pPr>
    </w:p>
    <w:p w14:paraId="792A8110" w14:textId="77777777" w:rsidR="001005B0" w:rsidRPr="00B138F3" w:rsidRDefault="001005B0" w:rsidP="00B46D58">
      <w:pPr>
        <w:widowControl w:val="0"/>
        <w:spacing w:after="160"/>
        <w:ind w:left="567" w:right="565"/>
        <w:jc w:val="center"/>
        <w:rPr>
          <w:rFonts w:ascii="GHEA Grapalat" w:hAnsi="GHEA Grapalat"/>
          <w:b/>
        </w:rPr>
      </w:pPr>
    </w:p>
    <w:p w14:paraId="6EA62E42" w14:textId="77777777" w:rsidR="001005B0" w:rsidRPr="00B138F3" w:rsidRDefault="001005B0" w:rsidP="00B46D58">
      <w:pPr>
        <w:widowControl w:val="0"/>
        <w:spacing w:after="160"/>
        <w:ind w:left="567" w:right="565"/>
        <w:jc w:val="center"/>
        <w:rPr>
          <w:rFonts w:ascii="GHEA Grapalat" w:hAnsi="GHEA Grapalat"/>
          <w:b/>
        </w:rPr>
      </w:pPr>
    </w:p>
    <w:p w14:paraId="78498618" w14:textId="77777777" w:rsidR="001005B0" w:rsidRPr="00B138F3" w:rsidRDefault="001005B0" w:rsidP="00B46D58">
      <w:pPr>
        <w:widowControl w:val="0"/>
        <w:spacing w:after="160"/>
        <w:ind w:left="567" w:right="565"/>
        <w:jc w:val="center"/>
        <w:rPr>
          <w:rFonts w:ascii="GHEA Grapalat" w:hAnsi="GHEA Grapalat"/>
          <w:b/>
        </w:rPr>
      </w:pPr>
    </w:p>
    <w:p w14:paraId="37AA4B1E" w14:textId="77777777" w:rsidR="001005B0" w:rsidRPr="00B138F3" w:rsidRDefault="001005B0" w:rsidP="00B46D58">
      <w:pPr>
        <w:widowControl w:val="0"/>
        <w:spacing w:after="160"/>
        <w:ind w:left="567" w:right="565"/>
        <w:jc w:val="center"/>
        <w:rPr>
          <w:rFonts w:ascii="GHEA Grapalat" w:hAnsi="GHEA Grapalat"/>
          <w:b/>
        </w:rPr>
      </w:pPr>
    </w:p>
    <w:p w14:paraId="1B10963E" w14:textId="77777777" w:rsidR="001005B0" w:rsidRPr="00B138F3" w:rsidRDefault="001005B0" w:rsidP="00B46D58">
      <w:pPr>
        <w:widowControl w:val="0"/>
        <w:spacing w:after="160"/>
        <w:ind w:left="567" w:right="565"/>
        <w:jc w:val="center"/>
        <w:rPr>
          <w:rFonts w:ascii="GHEA Grapalat" w:hAnsi="GHEA Grapalat"/>
          <w:b/>
        </w:rPr>
      </w:pPr>
    </w:p>
    <w:p w14:paraId="623AA749"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14:paraId="7F30944D" w14:textId="371AD4B5"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5410D2">
        <w:rPr>
          <w:rFonts w:ascii="GHEA Grapalat" w:hAnsi="GHEA Grapalat"/>
          <w:i/>
        </w:rPr>
        <w:t>запрос котировок</w:t>
      </w:r>
      <w:r w:rsidRPr="00B138F3">
        <w:rPr>
          <w:rFonts w:ascii="GHEA Grapalat" w:hAnsi="GHEA Grapalat"/>
          <w:i/>
        </w:rPr>
        <w:br/>
        <w:t>под кодом "</w:t>
      </w:r>
      <w:r w:rsidR="00DF1165">
        <w:rPr>
          <w:rFonts w:ascii="GHEA Grapalat" w:hAnsi="GHEA Grapalat"/>
          <w:i/>
        </w:rPr>
        <w:t>ШМАКТ-GHAPDzB-25/8</w:t>
      </w:r>
      <w:r w:rsidRPr="00B138F3">
        <w:rPr>
          <w:rFonts w:ascii="GHEA Grapalat" w:hAnsi="GHEA Grapalat"/>
          <w:i/>
        </w:rPr>
        <w:t>"</w:t>
      </w:r>
      <w:r w:rsidRPr="00B138F3">
        <w:rPr>
          <w:rStyle w:val="FootnoteReference"/>
          <w:rFonts w:ascii="GHEA Grapalat" w:hAnsi="GHEA Grapalat"/>
          <w:i/>
        </w:rPr>
        <w:footnoteReference w:customMarkFollows="1" w:id="8"/>
        <w:t>*</w:t>
      </w:r>
    </w:p>
    <w:p w14:paraId="05B646B0" w14:textId="77777777" w:rsidR="00AF4211" w:rsidRPr="00B138F3" w:rsidRDefault="00AF4211" w:rsidP="000A214C">
      <w:pPr>
        <w:widowControl w:val="0"/>
        <w:spacing w:after="160"/>
        <w:jc w:val="center"/>
        <w:rPr>
          <w:rFonts w:ascii="GHEA Grapalat" w:hAnsi="GHEA Grapalat"/>
          <w:b/>
        </w:rPr>
      </w:pPr>
    </w:p>
    <w:p w14:paraId="3CC27307"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0AC3AA04"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56D01563" w14:textId="77777777" w:rsidTr="00DE2AE3">
        <w:tc>
          <w:tcPr>
            <w:tcW w:w="4786" w:type="dxa"/>
          </w:tcPr>
          <w:p w14:paraId="0F5E0019" w14:textId="77777777"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24366BBE" w14:textId="77777777"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9"/>
              <w:t>**</w:t>
            </w:r>
          </w:p>
        </w:tc>
      </w:tr>
    </w:tbl>
    <w:p w14:paraId="07D16E1B" w14:textId="77777777" w:rsidR="000A214C" w:rsidRPr="00B138F3" w:rsidRDefault="000A214C" w:rsidP="000A214C">
      <w:pPr>
        <w:widowControl w:val="0"/>
        <w:spacing w:after="160"/>
        <w:rPr>
          <w:rFonts w:ascii="GHEA Grapalat" w:hAnsi="GHEA Grapalat" w:cs="GHEA Grapalat"/>
          <w:b/>
        </w:rPr>
      </w:pPr>
    </w:p>
    <w:p w14:paraId="0879ADF2"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F12CFDE"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FBD3EE8"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2A231A28"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FAF3C23"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0A2C8C2"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2E52DE2D" w14:textId="2647A0FD" w:rsidR="000A214C" w:rsidRPr="00B138F3" w:rsidRDefault="000A214C" w:rsidP="002E53F3">
      <w:pPr>
        <w:widowControl w:val="0"/>
        <w:tabs>
          <w:tab w:val="left" w:pos="567"/>
        </w:tabs>
        <w:jc w:val="both"/>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w:t>
      </w:r>
      <w:proofErr w:type="gramStart"/>
      <w:r w:rsidRPr="00B138F3">
        <w:rPr>
          <w:rFonts w:ascii="GHEA Grapalat" w:hAnsi="GHEA Grapalat"/>
          <w:spacing w:val="-6"/>
        </w:rPr>
        <w:t xml:space="preserve">организованной </w:t>
      </w:r>
      <w:r w:rsidR="007B323F">
        <w:rPr>
          <w:rFonts w:ascii="GHEA Grapalat" w:hAnsi="GHEA Grapalat"/>
          <w:i/>
        </w:rPr>
        <w:t>,,Коммунальное</w:t>
      </w:r>
      <w:proofErr w:type="gramEnd"/>
      <w:r w:rsidR="007B323F">
        <w:rPr>
          <w:rFonts w:ascii="GHEA Grapalat" w:hAnsi="GHEA Grapalat"/>
          <w:i/>
        </w:rPr>
        <w:t xml:space="preserve"> хозяйство Ани” общины Ани, Ширакский </w:t>
      </w:r>
      <w:proofErr w:type="spellStart"/>
      <w:r w:rsidR="007B323F">
        <w:rPr>
          <w:rFonts w:ascii="GHEA Grapalat" w:hAnsi="GHEA Grapalat"/>
          <w:i/>
        </w:rPr>
        <w:t>марз</w:t>
      </w:r>
      <w:proofErr w:type="spellEnd"/>
      <w:r w:rsidR="007B323F">
        <w:rPr>
          <w:rFonts w:ascii="GHEA Grapalat" w:hAnsi="GHEA Grapalat"/>
          <w:i/>
        </w:rPr>
        <w:t xml:space="preserve">, Республика Армения </w:t>
      </w:r>
      <w:r w:rsidR="002E53F3" w:rsidRPr="00B138F3">
        <w:rPr>
          <w:rFonts w:ascii="GHEA Grapalat" w:hAnsi="GHEA Grapalat"/>
          <w:spacing w:val="-6"/>
        </w:rPr>
        <w:t xml:space="preserve"> *(далее — Заказчик) </w:t>
      </w:r>
      <w:r w:rsidR="002E53F3" w:rsidRPr="00B138F3">
        <w:rPr>
          <w:rFonts w:ascii="GHEA Grapalat" w:hAnsi="GHEA Grapalat"/>
        </w:rPr>
        <w:t xml:space="preserve">процедуре закупок под кодом </w:t>
      </w:r>
      <w:r w:rsidR="00DF1165">
        <w:rPr>
          <w:rFonts w:ascii="GHEA Grapalat" w:hAnsi="GHEA Grapalat"/>
          <w:i/>
        </w:rPr>
        <w:t>ШМАКТ-GHAPDzB-25/8</w:t>
      </w:r>
      <w:r w:rsidR="002E53F3" w:rsidRPr="00B138F3">
        <w:rPr>
          <w:rFonts w:ascii="GHEA Grapalat" w:hAnsi="GHEA Grapalat"/>
        </w:rPr>
        <w:t>*.</w:t>
      </w:r>
      <w:r w:rsidRPr="00B138F3">
        <w:rPr>
          <w:rFonts w:ascii="GHEA Grapalat" w:hAnsi="GHEA Grapalat"/>
        </w:rPr>
        <w:br w:type="page"/>
      </w:r>
    </w:p>
    <w:p w14:paraId="3C2240C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91D249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3E114AB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86CE9A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54BD5C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955ED2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4078605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514BBA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76FCB89"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46E026C1"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203B87B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6D33E6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110D6F47"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4B72AE51" w14:textId="77777777"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14:paraId="099623C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5FE6842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296861E6"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48081F5"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1065FD4"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1C974154"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1B1E9FC"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516A6AC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A8EFC1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5A69766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AF090C2"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19EE2A8F"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0E37FBF"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12A8AD63"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C10712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4DD0C16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C975751"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34FD974B"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14:paraId="7F83EDAF"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A1DC0D" w14:textId="77777777"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1FF60A7E"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42424C" w14:textId="77777777"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5DDAE5C5"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FD560C" w14:textId="77777777"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6DFF0F9E"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ADA77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44EACC29"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071CD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6918CE3B"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A70932"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318651D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AC8C1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10065CB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FDE9FE"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613F2" w:rsidRPr="00B138F3" w14:paraId="3329F33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1E943E" w14:textId="2B2A69E8" w:rsidR="004613F2" w:rsidRPr="00B138F3" w:rsidRDefault="004613F2" w:rsidP="004613F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Pr="00D865AE">
              <w:rPr>
                <w:rFonts w:ascii="GHEA Grapalat" w:hAnsi="GHEA Grapalat"/>
                <w:i/>
              </w:rPr>
              <w:t xml:space="preserve">"Коммунальное хозяйство Ани" общины Ани, Ширакский </w:t>
            </w:r>
            <w:proofErr w:type="spellStart"/>
            <w:r w:rsidRPr="00D865AE">
              <w:rPr>
                <w:rFonts w:ascii="GHEA Grapalat" w:hAnsi="GHEA Grapalat"/>
                <w:i/>
              </w:rPr>
              <w:t>марз</w:t>
            </w:r>
            <w:proofErr w:type="spellEnd"/>
            <w:r w:rsidRPr="00D865AE">
              <w:rPr>
                <w:rFonts w:ascii="GHEA Grapalat" w:hAnsi="GHEA Grapalat"/>
                <w:i/>
              </w:rPr>
              <w:t>, Республика Армения</w:t>
            </w:r>
          </w:p>
        </w:tc>
      </w:tr>
      <w:tr w:rsidR="004613F2" w:rsidRPr="00B138F3" w14:paraId="168DA10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64D6B4" w14:textId="169AD9D6" w:rsidR="004613F2" w:rsidRPr="00B138F3" w:rsidRDefault="004613F2" w:rsidP="004613F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613F2" w:rsidRPr="00B138F3" w14:paraId="754829DE"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67DAF7" w14:textId="17A2708E" w:rsidR="004613F2" w:rsidRPr="00B138F3" w:rsidRDefault="004613F2" w:rsidP="004613F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05546246</w:t>
            </w:r>
          </w:p>
        </w:tc>
      </w:tr>
      <w:tr w:rsidR="004613F2" w:rsidRPr="00B138F3" w14:paraId="4960C034"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B1851" w14:textId="0D565151" w:rsidR="004613F2" w:rsidRPr="00B138F3" w:rsidRDefault="004613F2" w:rsidP="004613F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r w:rsidRPr="000D1DB8">
              <w:rPr>
                <w:rFonts w:ascii="GHEA Grapalat" w:hAnsi="GHEA Grapalat"/>
              </w:rPr>
              <w:t>Центральное казначейство</w:t>
            </w:r>
          </w:p>
        </w:tc>
      </w:tr>
      <w:tr w:rsidR="004613F2" w:rsidRPr="00B138F3" w14:paraId="4E7D572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BA7092" w14:textId="42C59B06" w:rsidR="004613F2" w:rsidRPr="00B138F3" w:rsidRDefault="004613F2" w:rsidP="004613F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lang w:val="hy-AM"/>
              </w:rPr>
              <w:t xml:space="preserve"> </w:t>
            </w:r>
            <w:r w:rsidRPr="00505041">
              <w:rPr>
                <w:rFonts w:ascii="GHEA Grapalat" w:hAnsi="GHEA Grapalat" w:cs="Sylfaen"/>
                <w:sz w:val="20"/>
                <w:szCs w:val="20"/>
                <w:lang w:val="hy-AM"/>
              </w:rPr>
              <w:t>900495101090</w:t>
            </w:r>
          </w:p>
        </w:tc>
      </w:tr>
      <w:tr w:rsidR="00B138F3" w:rsidRPr="00B138F3" w14:paraId="66BDCB4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860D6C"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401BD55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2CB4AB"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1D7CDF9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466EA"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7CE1BF19"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ABA16"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215F4395"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7B6D0B81"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33ECFB26"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B07E5F" w14:textId="77777777"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2DAE029A"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6BA537" w14:textId="77777777"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1622CAB9"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7A69CB3" w14:textId="77777777"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DD62ED6" w14:textId="77777777" w:rsidR="00BE2572" w:rsidRPr="00B138F3" w:rsidRDefault="00BE2572" w:rsidP="00DE2AE3">
            <w:pPr>
              <w:widowControl w:val="0"/>
              <w:spacing w:after="160"/>
              <w:rPr>
                <w:rFonts w:ascii="GHEA Grapalat" w:hAnsi="GHEA Grapalat" w:cs="Sylfaen"/>
              </w:rPr>
            </w:pPr>
          </w:p>
          <w:p w14:paraId="3CCF76DF" w14:textId="77777777"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14:paraId="7E102C83" w14:textId="77777777" w:rsidR="00BE2572" w:rsidRPr="00B138F3" w:rsidRDefault="00BE2572" w:rsidP="00DE2AE3">
            <w:pPr>
              <w:widowControl w:val="0"/>
              <w:spacing w:after="160"/>
              <w:rPr>
                <w:rFonts w:ascii="GHEA Grapalat" w:hAnsi="GHEA Grapalat" w:cs="Sylfaen"/>
              </w:rPr>
            </w:pPr>
          </w:p>
          <w:p w14:paraId="4D88A62F"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0E5C3803" w14:textId="77777777" w:rsidR="00BE2572" w:rsidRPr="00B138F3" w:rsidRDefault="00BE2572" w:rsidP="00DE2AE3">
            <w:pPr>
              <w:widowControl w:val="0"/>
              <w:spacing w:after="160"/>
              <w:rPr>
                <w:rFonts w:ascii="GHEA Grapalat" w:hAnsi="GHEA Grapalat" w:cs="Sylfaen"/>
              </w:rPr>
            </w:pPr>
          </w:p>
          <w:p w14:paraId="02DD83E4" w14:textId="77777777"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719692B" w14:textId="77777777"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74E457F5" w14:textId="77777777"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70F51D2" w14:textId="77777777" w:rsidR="00BE2572" w:rsidRPr="00B138F3" w:rsidRDefault="00BE2572" w:rsidP="00DE2AE3">
            <w:pPr>
              <w:widowControl w:val="0"/>
              <w:spacing w:after="160"/>
              <w:rPr>
                <w:rFonts w:ascii="GHEA Grapalat" w:hAnsi="GHEA Grapalat" w:cs="Sylfaen"/>
              </w:rPr>
            </w:pPr>
          </w:p>
          <w:p w14:paraId="21C2D1B6"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49F406A9" w14:textId="77777777" w:rsidR="00BE2572" w:rsidRPr="00B138F3" w:rsidRDefault="00BE2572" w:rsidP="00DE2AE3">
            <w:pPr>
              <w:widowControl w:val="0"/>
              <w:spacing w:after="160"/>
              <w:jc w:val="right"/>
              <w:rPr>
                <w:rFonts w:ascii="GHEA Grapalat" w:hAnsi="GHEA Grapalat" w:cs="Tahoma"/>
              </w:rPr>
            </w:pPr>
          </w:p>
          <w:p w14:paraId="31B06F8A"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14:paraId="58B3DB6C" w14:textId="77777777" w:rsidR="00BE2572" w:rsidRPr="00B138F3" w:rsidRDefault="00BE2572" w:rsidP="00DE2AE3">
            <w:pPr>
              <w:widowControl w:val="0"/>
              <w:spacing w:after="160"/>
              <w:rPr>
                <w:rFonts w:ascii="GHEA Grapalat" w:hAnsi="GHEA Grapalat" w:cs="Sylfaen"/>
              </w:rPr>
            </w:pPr>
          </w:p>
          <w:p w14:paraId="06F5935B" w14:textId="77777777"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31686D6D" w14:textId="77777777" w:rsidTr="00DE2AE3">
        <w:trPr>
          <w:trHeight w:val="2194"/>
        </w:trPr>
        <w:tc>
          <w:tcPr>
            <w:tcW w:w="5616" w:type="dxa"/>
            <w:tcBorders>
              <w:top w:val="single" w:sz="4" w:space="0" w:color="auto"/>
              <w:left w:val="single" w:sz="4" w:space="0" w:color="auto"/>
              <w:right w:val="single" w:sz="4" w:space="0" w:color="auto"/>
            </w:tcBorders>
            <w:noWrap/>
            <w:vAlign w:val="bottom"/>
          </w:tcPr>
          <w:p w14:paraId="4FC7EBAE"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43A94F32" w14:textId="77777777" w:rsidR="00BE2572" w:rsidRPr="00B138F3" w:rsidRDefault="00BE2572" w:rsidP="00DE2AE3">
            <w:pPr>
              <w:widowControl w:val="0"/>
              <w:spacing w:after="160"/>
              <w:rPr>
                <w:rFonts w:ascii="GHEA Grapalat" w:hAnsi="GHEA Grapalat"/>
              </w:rPr>
            </w:pPr>
          </w:p>
          <w:p w14:paraId="51501AF6"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09273B7E" w14:textId="77777777"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4122085F" w14:textId="77777777" w:rsidR="00BE2572" w:rsidRPr="00B138F3" w:rsidRDefault="00BE2572" w:rsidP="00DE2AE3">
            <w:pPr>
              <w:widowControl w:val="0"/>
              <w:spacing w:after="160"/>
              <w:rPr>
                <w:rFonts w:ascii="GHEA Grapalat" w:hAnsi="GHEA Grapalat" w:cs="Tahoma"/>
              </w:rPr>
            </w:pPr>
          </w:p>
          <w:p w14:paraId="51A7F5CF" w14:textId="77777777"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38DE31D" w14:textId="77777777"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54E8C00" w14:textId="77777777" w:rsidR="00BE2572" w:rsidRPr="00B138F3" w:rsidRDefault="00BE2572" w:rsidP="00DE2AE3">
            <w:pPr>
              <w:widowControl w:val="0"/>
              <w:spacing w:after="160"/>
              <w:rPr>
                <w:rFonts w:ascii="GHEA Grapalat" w:hAnsi="GHEA Grapalat" w:cs="Tahoma"/>
              </w:rPr>
            </w:pPr>
          </w:p>
          <w:p w14:paraId="115DCC3F" w14:textId="77777777"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14:paraId="5671441C" w14:textId="77777777"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524EBAFD" w14:textId="77777777" w:rsidR="00BE2572" w:rsidRPr="00B138F3" w:rsidRDefault="00BE2572" w:rsidP="00DE2AE3">
            <w:pPr>
              <w:widowControl w:val="0"/>
              <w:spacing w:after="160"/>
              <w:rPr>
                <w:rFonts w:ascii="GHEA Grapalat" w:hAnsi="GHEA Grapalat" w:cs="Arial"/>
              </w:rPr>
            </w:pPr>
          </w:p>
        </w:tc>
      </w:tr>
      <w:tr w:rsidR="00B138F3" w:rsidRPr="00B138F3" w14:paraId="0085F824" w14:textId="77777777" w:rsidTr="00DE2AE3">
        <w:trPr>
          <w:trHeight w:val="2194"/>
        </w:trPr>
        <w:tc>
          <w:tcPr>
            <w:tcW w:w="5616" w:type="dxa"/>
            <w:tcBorders>
              <w:top w:val="nil"/>
              <w:left w:val="single" w:sz="4" w:space="0" w:color="auto"/>
              <w:bottom w:val="single" w:sz="4" w:space="0" w:color="auto"/>
              <w:right w:val="single" w:sz="4" w:space="0" w:color="auto"/>
            </w:tcBorders>
            <w:noWrap/>
            <w:vAlign w:val="bottom"/>
          </w:tcPr>
          <w:p w14:paraId="0E3ACF8F" w14:textId="77777777"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01395614" w14:textId="77777777" w:rsidR="00BE2572" w:rsidRPr="00B138F3" w:rsidRDefault="00BE2572" w:rsidP="00DE2AE3">
            <w:pPr>
              <w:widowControl w:val="0"/>
              <w:spacing w:after="160"/>
              <w:rPr>
                <w:rFonts w:ascii="GHEA Grapalat" w:hAnsi="GHEA Grapalat" w:cs="Sylfaen"/>
              </w:rPr>
            </w:pPr>
          </w:p>
          <w:p w14:paraId="0FA7E86D" w14:textId="77777777"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78C690D" w14:textId="77777777"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0A6F9B2" w14:textId="77777777" w:rsidR="00BE2572" w:rsidRPr="00B138F3" w:rsidRDefault="00BE2572" w:rsidP="00DE2AE3">
            <w:pPr>
              <w:widowControl w:val="0"/>
              <w:spacing w:after="160"/>
              <w:rPr>
                <w:rFonts w:ascii="GHEA Grapalat" w:hAnsi="GHEA Grapalat"/>
              </w:rPr>
            </w:pPr>
          </w:p>
          <w:p w14:paraId="40C5D4EA" w14:textId="77777777"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E8D3C78" w14:textId="77777777" w:rsidR="00BE2572" w:rsidRPr="00B138F3" w:rsidRDefault="00BE2572" w:rsidP="00BE2572">
      <w:pPr>
        <w:widowControl w:val="0"/>
        <w:spacing w:after="160"/>
        <w:jc w:val="center"/>
        <w:rPr>
          <w:rFonts w:ascii="GHEA Grapalat" w:hAnsi="GHEA Grapalat" w:cs="Sylfaen"/>
        </w:rPr>
      </w:pPr>
    </w:p>
    <w:p w14:paraId="7B5594B1"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D36527C"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48072ACD"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3A66C68"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01C6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D270AA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DD0C9E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DDEEBA6"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C0330D1"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2174C940"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8595187"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5996124"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5830654A"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3AA9F1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1932E44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99A1F5"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AE6F51E"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95653D2"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FDA638D"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1829DDE9" w14:textId="77777777"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7F9B446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6C26D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01B2F5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DF50F8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607FF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A1AC2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5C3B10D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9C08E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70D2AC1"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F2DFC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3C381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B411E7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4AE6DA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024F9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0B33562"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613C3E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500DF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34F01B"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2EC362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34FC06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669EC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CE54FD8" w14:textId="77777777"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434E35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03551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6E3C87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2B8F56A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2E5C45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821D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1A1A2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0E7420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DD42B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D5437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F60045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AB378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A7EB0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9528C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F75C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2A30E8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47248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C42923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93610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DFE718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556516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7D264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B327C2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AD303B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26906D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F0492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D33631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76C4D5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06F2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D1515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CF4B2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E71BD9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38624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81E7D5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4BBDDC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3908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FF10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81AFD3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AB495E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82243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7B32E5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0057E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D1AA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8C48B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3CF81D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36C5FC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E8A53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54176C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1B4C57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074D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644663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911466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480CC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78D2C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A3BCC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30FF6C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7BD56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B70D2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73F92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42F45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FA5AA8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18C5BA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508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48149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64A30D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72A7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DA704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31305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BCC9C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A37DD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21FE8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D212AC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111511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87315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E7DCB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AED0F0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6679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4B3F0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ABEB42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BBFE74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60F04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61EE45E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CFDA48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9D026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771972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C31D4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17F57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E30C77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0604BD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4B22E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2867B3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3993EA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C143A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74E03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6FA56F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846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EC7D72"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C95382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46A182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04CBDB" w14:textId="77777777"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80D65D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508449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3D29A1"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A72E33A" w14:textId="77777777"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483E47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2E06C2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481C9A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232D7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993FCE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D5A1F7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768B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FCAC5B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110C96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C0BB49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D45CC5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72BF5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92347D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988F2A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0E24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869FA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CA8ABC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0DD2DBC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52B0BE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BBF84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B31505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DE4773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BF6A9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A6971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A23217F" w14:textId="77777777"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0C8BED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04DC5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577FFCC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787F7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6C0058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F9FDB9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B7EC65"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4F4D5E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FBED8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8E273D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1E5D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1DAA564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ABB882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621A4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996E9C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D93B5A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6ADE97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A358E1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82D161"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FA73AC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D8785A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1FB7A0"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D4726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B35CE3B"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1CA5582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98EE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CFC14E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DBA12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61776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42F614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8B46C23"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508E1B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33970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C36A11E"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6CFDC1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3BDA5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6340FF9"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7655B1AC"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6029092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B2ABF4"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F7BA4FB"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574F60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0FDB0F"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53D133"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48D6A05" w14:textId="77777777" w:rsidR="00BE2572" w:rsidRPr="00B138F3" w:rsidRDefault="00BE2572" w:rsidP="00DE2AE3">
            <w:pPr>
              <w:widowControl w:val="0"/>
              <w:spacing w:after="120"/>
              <w:jc w:val="center"/>
              <w:rPr>
                <w:rFonts w:ascii="GHEA Grapalat" w:hAnsi="GHEA Grapalat"/>
                <w:sz w:val="18"/>
                <w:szCs w:val="18"/>
              </w:rPr>
            </w:pPr>
          </w:p>
        </w:tc>
      </w:tr>
      <w:tr w:rsidR="00B138F3" w:rsidRPr="00B138F3" w14:paraId="3CB8722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50CD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33EE20CA"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16CA3CC"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D4AEB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D3F61A6"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391D580" w14:textId="77777777" w:rsidR="00BE2572" w:rsidRPr="00B138F3" w:rsidRDefault="00BE2572" w:rsidP="00DE2AE3">
            <w:pPr>
              <w:widowControl w:val="0"/>
              <w:spacing w:after="120"/>
              <w:jc w:val="center"/>
              <w:rPr>
                <w:rFonts w:ascii="GHEA Grapalat" w:hAnsi="GHEA Grapalat"/>
                <w:sz w:val="18"/>
                <w:szCs w:val="18"/>
              </w:rPr>
            </w:pPr>
          </w:p>
        </w:tc>
      </w:tr>
      <w:tr w:rsidR="00FF3DE9" w:rsidRPr="00B138F3" w14:paraId="48F0D34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013118"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7C52C2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23BA41D"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13E57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7570D07" w14:textId="77777777"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19B96B2" w14:textId="77777777" w:rsidR="00BE2572" w:rsidRPr="00B138F3" w:rsidRDefault="00BE2572" w:rsidP="00DE2AE3">
            <w:pPr>
              <w:widowControl w:val="0"/>
              <w:spacing w:after="120"/>
              <w:jc w:val="center"/>
              <w:rPr>
                <w:rFonts w:ascii="GHEA Grapalat" w:hAnsi="GHEA Grapalat"/>
                <w:sz w:val="18"/>
                <w:szCs w:val="18"/>
              </w:rPr>
            </w:pPr>
          </w:p>
        </w:tc>
      </w:tr>
    </w:tbl>
    <w:p w14:paraId="59E60F81" w14:textId="77777777" w:rsidR="00BE2572" w:rsidRPr="00B138F3" w:rsidRDefault="00BE2572" w:rsidP="00BE2572">
      <w:pPr>
        <w:widowControl w:val="0"/>
        <w:spacing w:after="160"/>
        <w:ind w:left="567" w:right="565"/>
        <w:jc w:val="center"/>
        <w:rPr>
          <w:rFonts w:ascii="GHEA Grapalat" w:hAnsi="GHEA Grapalat"/>
          <w:b/>
        </w:rPr>
      </w:pPr>
    </w:p>
    <w:p w14:paraId="69ED9C75" w14:textId="77777777" w:rsidR="00BE2572" w:rsidRPr="00B138F3" w:rsidRDefault="00BE2572" w:rsidP="00BE2572">
      <w:pPr>
        <w:widowControl w:val="0"/>
        <w:spacing w:after="160"/>
        <w:ind w:left="567" w:right="565"/>
        <w:jc w:val="center"/>
        <w:rPr>
          <w:rFonts w:ascii="GHEA Grapalat" w:hAnsi="GHEA Grapalat"/>
          <w:b/>
        </w:rPr>
      </w:pPr>
    </w:p>
    <w:p w14:paraId="5B98111D" w14:textId="77777777" w:rsidR="00BE2572" w:rsidRPr="00B138F3" w:rsidRDefault="00BE2572" w:rsidP="00BE2572">
      <w:pPr>
        <w:widowControl w:val="0"/>
        <w:spacing w:after="160"/>
        <w:ind w:left="567" w:right="565"/>
        <w:jc w:val="center"/>
        <w:rPr>
          <w:rFonts w:ascii="GHEA Grapalat" w:hAnsi="GHEA Grapalat"/>
          <w:b/>
        </w:rPr>
      </w:pPr>
    </w:p>
    <w:p w14:paraId="73D572DA" w14:textId="77777777" w:rsidR="00BE2572" w:rsidRPr="00B138F3" w:rsidRDefault="00BE2572" w:rsidP="00BE2572">
      <w:pPr>
        <w:widowControl w:val="0"/>
        <w:spacing w:after="160"/>
        <w:ind w:left="567" w:right="565"/>
        <w:jc w:val="center"/>
        <w:rPr>
          <w:rFonts w:ascii="GHEA Grapalat" w:hAnsi="GHEA Grapalat"/>
          <w:b/>
        </w:rPr>
      </w:pPr>
    </w:p>
    <w:p w14:paraId="5EA415EC" w14:textId="77777777" w:rsidR="00BE2572" w:rsidRPr="00B138F3" w:rsidRDefault="00BE2572" w:rsidP="00BE2572">
      <w:pPr>
        <w:widowControl w:val="0"/>
        <w:spacing w:after="160"/>
        <w:ind w:left="567" w:right="565"/>
        <w:jc w:val="center"/>
        <w:rPr>
          <w:rFonts w:ascii="GHEA Grapalat" w:hAnsi="GHEA Grapalat"/>
          <w:b/>
        </w:rPr>
      </w:pPr>
    </w:p>
    <w:p w14:paraId="57E9DAF8" w14:textId="77777777" w:rsidR="00BE2572" w:rsidRPr="00B138F3" w:rsidRDefault="00BE2572" w:rsidP="00BE2572">
      <w:pPr>
        <w:widowControl w:val="0"/>
        <w:spacing w:after="160"/>
        <w:ind w:left="567" w:right="565"/>
        <w:jc w:val="center"/>
        <w:rPr>
          <w:rFonts w:ascii="GHEA Grapalat" w:hAnsi="GHEA Grapalat"/>
          <w:b/>
        </w:rPr>
      </w:pPr>
    </w:p>
    <w:p w14:paraId="41824CF0" w14:textId="77777777" w:rsidR="00BE2572" w:rsidRPr="00B138F3" w:rsidRDefault="00BE2572" w:rsidP="00BE2572">
      <w:pPr>
        <w:widowControl w:val="0"/>
        <w:spacing w:after="160"/>
        <w:ind w:left="567" w:right="565"/>
        <w:jc w:val="center"/>
        <w:rPr>
          <w:rFonts w:ascii="GHEA Grapalat" w:hAnsi="GHEA Grapalat"/>
          <w:b/>
        </w:rPr>
      </w:pPr>
    </w:p>
    <w:p w14:paraId="3ECE5BCB" w14:textId="77777777" w:rsidR="00BE2572" w:rsidRPr="00B138F3" w:rsidRDefault="00BE2572" w:rsidP="00BE2572">
      <w:pPr>
        <w:widowControl w:val="0"/>
        <w:spacing w:after="160"/>
        <w:ind w:left="567" w:right="565"/>
        <w:jc w:val="center"/>
        <w:rPr>
          <w:rFonts w:ascii="GHEA Grapalat" w:hAnsi="GHEA Grapalat"/>
          <w:b/>
        </w:rPr>
      </w:pPr>
    </w:p>
    <w:p w14:paraId="0DA454F7" w14:textId="77777777" w:rsidR="00BE2572" w:rsidRPr="00B138F3" w:rsidRDefault="00BE2572" w:rsidP="00BE2572">
      <w:pPr>
        <w:widowControl w:val="0"/>
        <w:spacing w:after="160"/>
        <w:ind w:left="567" w:right="565"/>
        <w:jc w:val="center"/>
        <w:rPr>
          <w:rFonts w:ascii="GHEA Grapalat" w:hAnsi="GHEA Grapalat"/>
          <w:b/>
        </w:rPr>
      </w:pPr>
    </w:p>
    <w:p w14:paraId="745C2F84" w14:textId="77777777" w:rsidR="00BE2572" w:rsidRPr="00B138F3" w:rsidRDefault="00BE2572" w:rsidP="00BE2572">
      <w:pPr>
        <w:widowControl w:val="0"/>
        <w:spacing w:after="160"/>
        <w:ind w:left="567" w:right="565"/>
        <w:jc w:val="center"/>
        <w:rPr>
          <w:rFonts w:ascii="GHEA Grapalat" w:hAnsi="GHEA Grapalat"/>
          <w:b/>
        </w:rPr>
      </w:pPr>
    </w:p>
    <w:p w14:paraId="0F97C61B"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5BFE7DDD" w14:textId="77777777"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14:paraId="4D2F6CF6" w14:textId="508520FD"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DF1165">
        <w:rPr>
          <w:rFonts w:ascii="GHEA Grapalat" w:hAnsi="GHEA Grapalat"/>
          <w:b/>
          <w:sz w:val="24"/>
          <w:szCs w:val="24"/>
        </w:rPr>
        <w:t>ШМАКТ-GHAPDzB-25/8</w:t>
      </w:r>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10"/>
        <w:t>*</w:t>
      </w:r>
    </w:p>
    <w:p w14:paraId="2F7405DD" w14:textId="77777777" w:rsidR="008D352C" w:rsidRPr="00B138F3" w:rsidRDefault="008D352C" w:rsidP="00B46D58">
      <w:pPr>
        <w:widowControl w:val="0"/>
        <w:spacing w:after="160"/>
        <w:ind w:left="-142" w:firstLine="142"/>
        <w:jc w:val="center"/>
        <w:rPr>
          <w:rFonts w:ascii="GHEA Grapalat" w:hAnsi="GHEA Grapalat"/>
          <w:i/>
        </w:rPr>
      </w:pPr>
    </w:p>
    <w:p w14:paraId="1111C9BA" w14:textId="77777777"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14:paraId="7274A142" w14:textId="0EAC1F5D"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 xml:space="preserve">И ТОВАРА </w:t>
      </w:r>
    </w:p>
    <w:p w14:paraId="7F5B661F" w14:textId="66A42F11"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xml:space="preserve">№ </w:t>
      </w:r>
      <w:r w:rsidR="00DF1165">
        <w:rPr>
          <w:rFonts w:ascii="GHEA Grapalat" w:hAnsi="GHEA Grapalat"/>
          <w:b/>
        </w:rPr>
        <w:t>ШМАКТ-GHAPDzB-25/8</w:t>
      </w:r>
    </w:p>
    <w:p w14:paraId="7069AAEB" w14:textId="77777777" w:rsidR="00071D1C" w:rsidRPr="007B323F"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14:paraId="11D54793" w14:textId="77777777" w:rsidTr="00F15CED">
        <w:tc>
          <w:tcPr>
            <w:tcW w:w="4643" w:type="dxa"/>
          </w:tcPr>
          <w:p w14:paraId="20CEFCB9" w14:textId="078B28C8" w:rsidR="00F15CED" w:rsidRPr="009D3EF4" w:rsidRDefault="00F83E0A" w:rsidP="00B46D58">
            <w:pPr>
              <w:widowControl w:val="0"/>
              <w:spacing w:after="160"/>
              <w:rPr>
                <w:rFonts w:ascii="GHEA Grapalat" w:hAnsi="GHEA Grapalat" w:cs="Sylfaen"/>
              </w:rPr>
            </w:pPr>
            <w:r w:rsidRPr="007B323F">
              <w:rPr>
                <w:rFonts w:ascii="GHEA Grapalat" w:hAnsi="GHEA Grapalat"/>
              </w:rPr>
              <w:tab/>
            </w:r>
            <w:r w:rsidR="009D3EF4" w:rsidRPr="00B138F3">
              <w:rPr>
                <w:rFonts w:ascii="GHEA Grapalat" w:hAnsi="GHEA Grapalat"/>
              </w:rPr>
              <w:t>Г</w:t>
            </w:r>
            <w:r w:rsidR="009D3EF4">
              <w:rPr>
                <w:rFonts w:ascii="GHEA Grapalat" w:hAnsi="GHEA Grapalat"/>
                <w:lang w:val="hy-AM"/>
              </w:rPr>
              <w:t xml:space="preserve">. </w:t>
            </w:r>
            <w:proofErr w:type="spellStart"/>
            <w:r w:rsidR="009D3EF4">
              <w:rPr>
                <w:rFonts w:ascii="GHEA Grapalat" w:hAnsi="GHEA Grapalat"/>
              </w:rPr>
              <w:t>Маралик</w:t>
            </w:r>
            <w:proofErr w:type="spellEnd"/>
          </w:p>
        </w:tc>
        <w:tc>
          <w:tcPr>
            <w:tcW w:w="4643" w:type="dxa"/>
          </w:tcPr>
          <w:p w14:paraId="3FC208B8" w14:textId="1B8AC9FC"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9D3EF4">
              <w:rPr>
                <w:rFonts w:ascii="GHEA Grapalat" w:hAnsi="GHEA Grapalat"/>
              </w:rPr>
              <w:t>25</w:t>
            </w:r>
            <w:r w:rsidRPr="00B138F3">
              <w:rPr>
                <w:rFonts w:ascii="GHEA Grapalat" w:hAnsi="GHEA Grapalat"/>
              </w:rPr>
              <w:t>г.</w:t>
            </w:r>
          </w:p>
        </w:tc>
      </w:tr>
    </w:tbl>
    <w:p w14:paraId="3E2785E1" w14:textId="77777777"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14:paraId="0D47DA6A" w14:textId="157FDCED" w:rsidR="00071D1C" w:rsidRPr="00B138F3" w:rsidRDefault="00913E4E" w:rsidP="00B46D58">
      <w:pPr>
        <w:widowControl w:val="0"/>
        <w:spacing w:after="160"/>
        <w:jc w:val="both"/>
        <w:rPr>
          <w:rFonts w:ascii="GHEA Grapalat" w:hAnsi="GHEA Grapalat"/>
        </w:rPr>
      </w:pPr>
      <w:r w:rsidRPr="00DD4E75">
        <w:rPr>
          <w:rFonts w:ascii="GHEA Grapalat" w:hAnsi="GHEA Grapalat"/>
        </w:rPr>
        <w:t xml:space="preserve">Заказчик "Коммунальное хозяйство Ани" общины Ани, Ширакский </w:t>
      </w:r>
      <w:proofErr w:type="spellStart"/>
      <w:r w:rsidRPr="00DD4E75">
        <w:rPr>
          <w:rFonts w:ascii="GHEA Grapalat" w:hAnsi="GHEA Grapalat"/>
        </w:rPr>
        <w:t>марз</w:t>
      </w:r>
      <w:proofErr w:type="spellEnd"/>
      <w:r w:rsidRPr="00DD4E75">
        <w:rPr>
          <w:rFonts w:ascii="GHEA Grapalat" w:hAnsi="GHEA Grapalat"/>
        </w:rPr>
        <w:t>, Республика Армения</w:t>
      </w:r>
      <w:r w:rsidRPr="00AA5BD2">
        <w:rPr>
          <w:rFonts w:ascii="GHEA Grapalat" w:hAnsi="GHEA Grapalat"/>
        </w:rPr>
        <w:t xml:space="preserve">, в лице </w:t>
      </w:r>
      <w:r>
        <w:rPr>
          <w:rFonts w:ascii="GHEA Grapalat" w:hAnsi="GHEA Grapalat"/>
        </w:rPr>
        <w:t>д</w:t>
      </w:r>
      <w:r w:rsidRPr="00C422E6">
        <w:rPr>
          <w:rFonts w:ascii="GHEA Grapalat" w:hAnsi="GHEA Grapalat"/>
        </w:rPr>
        <w:t>иректор</w:t>
      </w:r>
      <w:r>
        <w:rPr>
          <w:rFonts w:ascii="GHEA Grapalat" w:hAnsi="GHEA Grapalat"/>
        </w:rPr>
        <w:t>а</w:t>
      </w:r>
      <w:r w:rsidRPr="00C422E6">
        <w:rPr>
          <w:rFonts w:ascii="GHEA Grapalat" w:hAnsi="GHEA Grapalat"/>
        </w:rPr>
        <w:t xml:space="preserve"> А. Карапетян</w:t>
      </w:r>
      <w:r w:rsidRPr="00B138F3">
        <w:rPr>
          <w:rFonts w:ascii="GHEA Grapalat" w:hAnsi="GHEA Grapalat"/>
        </w:rPr>
        <w:t xml:space="preserve">, действующего на основании устава </w:t>
      </w:r>
      <w:r w:rsidRPr="00DD4E75">
        <w:rPr>
          <w:rFonts w:ascii="GHEA Grapalat" w:hAnsi="GHEA Grapalat"/>
        </w:rPr>
        <w:t>"Коммунальное хозяйство Ани"</w:t>
      </w:r>
      <w:r w:rsidR="009D3EF4" w:rsidRPr="00B138F3">
        <w:rPr>
          <w:rFonts w:ascii="GHEA Grapalat" w:hAnsi="GHEA Grapalat"/>
        </w:rPr>
        <w:t>, далее — "Покупатель"</w:t>
      </w:r>
      <w:r w:rsidR="006B3AE3" w:rsidRPr="00B138F3">
        <w:rPr>
          <w:rFonts w:ascii="GHEA Grapalat" w:hAnsi="GHEA Grapalat"/>
        </w:rPr>
        <w:t>,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14:paraId="1892C789" w14:textId="77777777" w:rsidR="00071D1C" w:rsidRPr="00B138F3" w:rsidRDefault="00071D1C" w:rsidP="00B46D58">
      <w:pPr>
        <w:widowControl w:val="0"/>
        <w:spacing w:after="160"/>
        <w:ind w:firstLine="709"/>
        <w:jc w:val="both"/>
        <w:rPr>
          <w:rFonts w:ascii="GHEA Grapalat" w:hAnsi="GHEA Grapalat"/>
          <w:b/>
        </w:rPr>
      </w:pPr>
    </w:p>
    <w:p w14:paraId="51FDA0FE" w14:textId="77777777"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14:paraId="0A162265"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0E32224F" w14:textId="77777777" w:rsidR="00071D1C" w:rsidRPr="00B138F3" w:rsidRDefault="00071D1C" w:rsidP="00B46D58">
      <w:pPr>
        <w:widowControl w:val="0"/>
        <w:spacing w:after="160"/>
        <w:ind w:firstLine="709"/>
        <w:jc w:val="both"/>
        <w:rPr>
          <w:rFonts w:ascii="GHEA Grapalat" w:hAnsi="GHEA Grapalat" w:cs="Times Armenian"/>
        </w:rPr>
      </w:pPr>
    </w:p>
    <w:p w14:paraId="345AEB38"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14:paraId="1EFE97DD"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14:paraId="2814CEEE" w14:textId="5C3CCFC9"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D72456" w:rsidRPr="00D72456">
        <w:rPr>
          <w:rFonts w:ascii="GHEA Grapalat" w:hAnsi="GHEA Grapalat"/>
        </w:rPr>
        <w:t>5</w:t>
      </w:r>
      <w:r w:rsidRPr="00B138F3">
        <w:rPr>
          <w:rFonts w:ascii="GHEA Grapalat" w:hAnsi="GHEA Grapalat"/>
        </w:rPr>
        <w:t xml:space="preserve"> дней.</w:t>
      </w:r>
    </w:p>
    <w:p w14:paraId="41534B8A"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3385C71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14:paraId="2E34CFD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3B176F2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14:paraId="0D1046D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14:paraId="447B9DB9"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14:paraId="555E8B56"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271446D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14:paraId="4FEFB0A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14:paraId="3959CA9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14:paraId="44BEED35"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14:paraId="6B9EF3FA" w14:textId="77777777"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C02A2F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1C330CB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6D7A9AC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14:paraId="13915C4E"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14:paraId="4A8EC7DE" w14:textId="1BA72E8C"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D72456" w:rsidRPr="00D72456">
        <w:rPr>
          <w:rFonts w:ascii="GHEA Grapalat" w:hAnsi="GHEA Grapalat"/>
        </w:rPr>
        <w:t>5</w:t>
      </w:r>
      <w:r w:rsidRPr="00B138F3">
        <w:rPr>
          <w:rFonts w:ascii="GHEA Grapalat" w:hAnsi="GHEA Grapalat"/>
        </w:rPr>
        <w:t xml:space="preserve"> дней;</w:t>
      </w:r>
    </w:p>
    <w:p w14:paraId="62967DF1"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14:paraId="426A6EC7"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14:paraId="0828952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14:paraId="17EF7A66"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5937647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D16C33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D4ACF9F" w14:textId="77777777"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2A0BCFAB" w14:textId="77777777"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14:paraId="222AA2D9"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58B61C7F"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5D7020C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31A68108" w14:textId="77777777"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14:paraId="5BB0EAB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14:paraId="2D297461" w14:textId="77777777"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14:paraId="2A62776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14:paraId="1E8C16F8"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14:paraId="7F59EC6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14:paraId="37D0049D"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424DCDF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14:paraId="3DE3F2F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6CEC02CE"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14:paraId="35349152"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14:paraId="3CB7D3A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733E7CFC" w14:textId="77777777"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3F4DC3E9"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14:paraId="25619EEF"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11"/>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2D1AEFC5"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14:paraId="61788E59" w14:textId="016F67C2"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r w:rsidR="00D72456" w:rsidRPr="00D72456">
        <w:rPr>
          <w:rFonts w:ascii="GHEA Grapalat" w:hAnsi="GHEA Grapalat"/>
        </w:rPr>
        <w:t>25</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14:paraId="68F9D60E" w14:textId="102E283A"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w:t>
      </w:r>
    </w:p>
    <w:p w14:paraId="5395BC3D" w14:textId="77777777" w:rsidR="00071D1C" w:rsidRPr="00B138F3" w:rsidRDefault="00071D1C" w:rsidP="00B46D58">
      <w:pPr>
        <w:widowControl w:val="0"/>
        <w:spacing w:after="160"/>
        <w:ind w:firstLine="720"/>
        <w:jc w:val="both"/>
        <w:rPr>
          <w:rFonts w:ascii="GHEA Grapalat" w:hAnsi="GHEA Grapalat" w:cs="Sylfaen"/>
          <w:i/>
          <w:u w:val="single"/>
          <w:lang w:val="hy-AM"/>
        </w:rPr>
      </w:pPr>
    </w:p>
    <w:p w14:paraId="3263523E"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14:paraId="2756E573"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14:paraId="4CB823E7" w14:textId="77777777"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14:paraId="4F464349" w14:textId="77777777"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14:paraId="559036B6" w14:textId="47693A9B"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D72456" w:rsidRPr="007B323F">
        <w:rPr>
          <w:rFonts w:ascii="GHEA Grapalat" w:hAnsi="GHEA Grapalat"/>
        </w:rPr>
        <w:t>2</w:t>
      </w:r>
      <w:r>
        <w:rPr>
          <w:rFonts w:ascii="GHEA Grapalat" w:hAnsi="GHEA Grapalat"/>
        </w:rPr>
        <w:t xml:space="preserve"> экземпляр акта приема-передачи (Приложение № 3). </w:t>
      </w:r>
    </w:p>
    <w:p w14:paraId="188FD33D" w14:textId="77777777"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60A78CF2"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16D70C30" w14:textId="77777777"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14:paraId="52FB52F8" w14:textId="649D03E0"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D72456" w:rsidRPr="00D72456">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0EAAE384" w14:textId="77777777"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4CE6F640" w14:textId="77777777" w:rsidR="00BE5F44" w:rsidRDefault="00BE5F44" w:rsidP="00B46D58">
      <w:pPr>
        <w:widowControl w:val="0"/>
        <w:tabs>
          <w:tab w:val="left" w:pos="1134"/>
        </w:tabs>
        <w:spacing w:after="160"/>
        <w:ind w:firstLine="567"/>
        <w:jc w:val="both"/>
        <w:rPr>
          <w:rFonts w:ascii="GHEA Grapalat" w:hAnsi="GHEA Grapalat"/>
        </w:rPr>
      </w:pPr>
    </w:p>
    <w:p w14:paraId="5381D109" w14:textId="77777777"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14:paraId="363D33AA"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64F3E216"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7B356451" w14:textId="77777777"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1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4A568112"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73A25CF0"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D45561" w14:textId="77777777"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ADC3D30" w14:textId="77777777"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14:paraId="3E2410D6" w14:textId="77777777" w:rsidR="00D52566" w:rsidRPr="00B138F3" w:rsidRDefault="00D52566" w:rsidP="00B46D58">
      <w:pPr>
        <w:rPr>
          <w:rFonts w:ascii="GHEA Grapalat" w:hAnsi="GHEA Grapalat"/>
          <w:lang w:val="hy-AM"/>
        </w:rPr>
      </w:pPr>
    </w:p>
    <w:p w14:paraId="08A6B6A4" w14:textId="77777777"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14:paraId="7EB95D55" w14:textId="77777777"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83E8915" w14:textId="77777777" w:rsidR="0094684E" w:rsidRPr="00B138F3" w:rsidRDefault="0094684E" w:rsidP="00B46D58">
      <w:pPr>
        <w:widowControl w:val="0"/>
        <w:spacing w:after="160"/>
        <w:jc w:val="center"/>
        <w:rPr>
          <w:rFonts w:ascii="GHEA Grapalat" w:hAnsi="GHEA Grapalat"/>
          <w:lang w:val="hy-AM"/>
        </w:rPr>
      </w:pPr>
    </w:p>
    <w:p w14:paraId="021DA035"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14:paraId="4597BFDC" w14:textId="77777777"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69A83403"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Fonts w:ascii="GHEA Grapalat" w:hAnsi="GHEA Grapalat"/>
        </w:rPr>
        <w:footnoteReference w:customMarkFollows="1" w:id="13"/>
        <w:t>21</w:t>
      </w:r>
      <w:r w:rsidRPr="00B138F3">
        <w:rPr>
          <w:rFonts w:ascii="GHEA Grapalat" w:hAnsi="GHEA Grapalat"/>
        </w:rPr>
        <w:t>.</w:t>
      </w:r>
    </w:p>
    <w:p w14:paraId="74E046CE"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14:paraId="5B09465E"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0DDD75F8"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14:paraId="04035B34" w14:textId="77777777"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14:paraId="0FCE7E89" w14:textId="77777777"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7FD8FA6C"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20C0B54"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14:paraId="631B665D"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14:paraId="2D32D740"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14"/>
        <w:t>22</w:t>
      </w:r>
      <w:r w:rsidRPr="00B138F3">
        <w:rPr>
          <w:rFonts w:ascii="GHEA Grapalat" w:hAnsi="GHEA Grapalat"/>
        </w:rPr>
        <w:t>.</w:t>
      </w:r>
    </w:p>
    <w:p w14:paraId="12788772"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5"/>
        <w:t>23</w:t>
      </w:r>
      <w:r w:rsidRPr="00B138F3">
        <w:rPr>
          <w:rFonts w:ascii="GHEA Grapalat" w:hAnsi="GHEA Grapalat"/>
        </w:rPr>
        <w:t>.</w:t>
      </w:r>
    </w:p>
    <w:p w14:paraId="34F0E80C"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1902E0B7" w14:textId="77777777"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1E73837B"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14:paraId="5087C599" w14:textId="77777777" w:rsidR="00071D1C" w:rsidRDefault="00071D1C" w:rsidP="00B46D58">
      <w:pPr>
        <w:widowControl w:val="0"/>
        <w:tabs>
          <w:tab w:val="left" w:pos="1276"/>
        </w:tabs>
        <w:spacing w:after="160"/>
        <w:ind w:firstLine="567"/>
        <w:jc w:val="both"/>
        <w:rPr>
          <w:ins w:id="11"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14:paraId="03B4561A" w14:textId="77777777"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14:paraId="3857DCEB" w14:textId="77777777"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1DC2E310"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588D9F6C" w14:textId="77777777"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14:paraId="3A1ED1CD" w14:textId="77777777"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14:paraId="72C39932" w14:textId="77777777" w:rsidTr="0016519F">
        <w:tc>
          <w:tcPr>
            <w:tcW w:w="4536" w:type="dxa"/>
          </w:tcPr>
          <w:p w14:paraId="50EDC17B" w14:textId="77777777" w:rsidR="00964A9B" w:rsidRPr="00B138F3" w:rsidRDefault="00964A9B" w:rsidP="00964A9B">
            <w:pPr>
              <w:widowControl w:val="0"/>
              <w:spacing w:after="160"/>
              <w:jc w:val="center"/>
              <w:rPr>
                <w:rFonts w:ascii="GHEA Grapalat" w:hAnsi="GHEA Grapalat" w:cs="Sylfaen"/>
                <w:b/>
                <w:bCs/>
              </w:rPr>
            </w:pPr>
            <w:r w:rsidRPr="00B138F3">
              <w:rPr>
                <w:rFonts w:ascii="GHEA Grapalat" w:hAnsi="GHEA Grapalat"/>
                <w:b/>
              </w:rPr>
              <w:t>ПОКУПАТЕЛЬ</w:t>
            </w:r>
          </w:p>
          <w:p w14:paraId="5BF131BB" w14:textId="77777777" w:rsidR="00913E4E" w:rsidRDefault="00913E4E" w:rsidP="00913E4E">
            <w:pPr>
              <w:widowControl w:val="0"/>
              <w:jc w:val="center"/>
              <w:rPr>
                <w:rFonts w:ascii="GHEA Grapalat" w:hAnsi="GHEA Grapalat"/>
              </w:rPr>
            </w:pPr>
            <w:r w:rsidRPr="00082077">
              <w:rPr>
                <w:rFonts w:ascii="GHEA Grapalat" w:hAnsi="GHEA Grapalat"/>
              </w:rPr>
              <w:t xml:space="preserve">"Коммунальное хозяйство Ани" общины Ани, Ширакский </w:t>
            </w:r>
            <w:proofErr w:type="spellStart"/>
            <w:r w:rsidRPr="00082077">
              <w:rPr>
                <w:rFonts w:ascii="GHEA Grapalat" w:hAnsi="GHEA Grapalat"/>
              </w:rPr>
              <w:t>марз</w:t>
            </w:r>
            <w:proofErr w:type="spellEnd"/>
            <w:r w:rsidRPr="00082077">
              <w:rPr>
                <w:rFonts w:ascii="GHEA Grapalat" w:hAnsi="GHEA Grapalat"/>
              </w:rPr>
              <w:t>, РА</w:t>
            </w:r>
          </w:p>
          <w:p w14:paraId="4F0DB4DD" w14:textId="77777777" w:rsidR="00913E4E" w:rsidRPr="008B4916" w:rsidRDefault="00913E4E" w:rsidP="00913E4E">
            <w:pPr>
              <w:widowControl w:val="0"/>
              <w:jc w:val="center"/>
              <w:rPr>
                <w:rFonts w:ascii="GHEA Grapalat" w:hAnsi="GHEA Grapalat"/>
              </w:rPr>
            </w:pPr>
            <w:r>
              <w:rPr>
                <w:rFonts w:ascii="GHEA Grapalat" w:hAnsi="GHEA Grapalat"/>
              </w:rPr>
              <w:t xml:space="preserve">РА, ШМ, г. </w:t>
            </w:r>
            <w:proofErr w:type="spellStart"/>
            <w:r>
              <w:rPr>
                <w:rFonts w:ascii="GHEA Grapalat" w:hAnsi="GHEA Grapalat"/>
              </w:rPr>
              <w:t>Маралик</w:t>
            </w:r>
            <w:proofErr w:type="spellEnd"/>
            <w:r>
              <w:rPr>
                <w:rFonts w:ascii="GHEA Grapalat" w:hAnsi="GHEA Grapalat"/>
              </w:rPr>
              <w:t xml:space="preserve">, </w:t>
            </w:r>
            <w:proofErr w:type="spellStart"/>
            <w:r>
              <w:rPr>
                <w:rFonts w:ascii="GHEA Grapalat" w:hAnsi="GHEA Grapalat"/>
              </w:rPr>
              <w:t>Мадатян</w:t>
            </w:r>
            <w:proofErr w:type="spellEnd"/>
            <w:r>
              <w:rPr>
                <w:rFonts w:ascii="GHEA Grapalat" w:hAnsi="GHEA Grapalat"/>
              </w:rPr>
              <w:t xml:space="preserve"> 1</w:t>
            </w:r>
          </w:p>
          <w:p w14:paraId="5BE06BA2" w14:textId="77777777" w:rsidR="00913E4E" w:rsidRPr="00835E90" w:rsidRDefault="00913E4E" w:rsidP="00913E4E">
            <w:pPr>
              <w:widowControl w:val="0"/>
              <w:jc w:val="center"/>
              <w:rPr>
                <w:rFonts w:ascii="GHEA Grapalat" w:hAnsi="GHEA Grapalat"/>
              </w:rPr>
            </w:pPr>
            <w:r w:rsidRPr="00835E90">
              <w:rPr>
                <w:rFonts w:ascii="GHEA Grapalat" w:hAnsi="GHEA Grapalat"/>
              </w:rPr>
              <w:t>Центральное казначейство</w:t>
            </w:r>
          </w:p>
          <w:p w14:paraId="4B8E0E87" w14:textId="77777777" w:rsidR="00913E4E" w:rsidRPr="00F0712A" w:rsidRDefault="00913E4E" w:rsidP="00913E4E">
            <w:pPr>
              <w:widowControl w:val="0"/>
              <w:jc w:val="center"/>
              <w:rPr>
                <w:rFonts w:ascii="GHEA Grapalat" w:hAnsi="GHEA Grapalat"/>
              </w:rPr>
            </w:pPr>
            <w:r>
              <w:rPr>
                <w:rFonts w:ascii="GHEA Grapalat" w:hAnsi="GHEA Grapalat"/>
              </w:rPr>
              <w:t>НС</w:t>
            </w:r>
            <w:r w:rsidRPr="00835E90">
              <w:rPr>
                <w:rFonts w:ascii="GHEA Grapalat" w:hAnsi="GHEA Grapalat"/>
              </w:rPr>
              <w:t xml:space="preserve"> </w:t>
            </w:r>
            <w:r>
              <w:rPr>
                <w:rFonts w:ascii="GHEA Grapalat" w:hAnsi="GHEA Grapalat"/>
              </w:rPr>
              <w:t>________________</w:t>
            </w:r>
          </w:p>
          <w:p w14:paraId="23D0215E" w14:textId="77777777" w:rsidR="00913E4E" w:rsidRPr="00835E90" w:rsidRDefault="00913E4E" w:rsidP="00913E4E">
            <w:pPr>
              <w:widowControl w:val="0"/>
              <w:jc w:val="center"/>
              <w:rPr>
                <w:rFonts w:ascii="GHEA Grapalat" w:hAnsi="GHEA Grapalat"/>
              </w:rPr>
            </w:pPr>
            <w:r w:rsidRPr="00B138F3">
              <w:rPr>
                <w:rFonts w:ascii="GHEA Grapalat" w:hAnsi="GHEA Grapalat"/>
              </w:rPr>
              <w:t>УНН</w:t>
            </w:r>
            <w:r w:rsidRPr="00835E90">
              <w:rPr>
                <w:rFonts w:ascii="GHEA Grapalat" w:hAnsi="GHEA Grapalat"/>
              </w:rPr>
              <w:t xml:space="preserve"> 05546246</w:t>
            </w:r>
          </w:p>
          <w:p w14:paraId="029CE234" w14:textId="77777777" w:rsidR="00913E4E" w:rsidRPr="00835E90" w:rsidRDefault="00913E4E" w:rsidP="00913E4E">
            <w:pPr>
              <w:widowControl w:val="0"/>
              <w:jc w:val="center"/>
              <w:rPr>
                <w:rFonts w:ascii="GHEA Grapalat" w:hAnsi="GHEA Grapalat"/>
              </w:rPr>
            </w:pPr>
            <w:r>
              <w:rPr>
                <w:rFonts w:ascii="GHEA Grapalat" w:hAnsi="GHEA Grapalat"/>
              </w:rPr>
              <w:t>директор</w:t>
            </w:r>
            <w:r w:rsidRPr="00835E90">
              <w:rPr>
                <w:rFonts w:ascii="GHEA Grapalat" w:hAnsi="GHEA Grapalat"/>
              </w:rPr>
              <w:t>: А. Карапетян</w:t>
            </w:r>
          </w:p>
          <w:p w14:paraId="579E8A34" w14:textId="77777777" w:rsidR="00913E4E" w:rsidRPr="00835E90" w:rsidRDefault="00913E4E" w:rsidP="00913E4E">
            <w:pPr>
              <w:widowControl w:val="0"/>
              <w:jc w:val="center"/>
              <w:rPr>
                <w:rFonts w:ascii="GHEA Grapalat" w:hAnsi="GHEA Grapalat"/>
              </w:rPr>
            </w:pPr>
            <w:r w:rsidRPr="00835E90">
              <w:rPr>
                <w:rFonts w:ascii="GHEA Grapalat" w:hAnsi="GHEA Grapalat"/>
              </w:rPr>
              <w:t>__________________________</w:t>
            </w:r>
          </w:p>
          <w:p w14:paraId="7828D843" w14:textId="77777777" w:rsidR="00913E4E" w:rsidRDefault="00913E4E" w:rsidP="00913E4E">
            <w:pPr>
              <w:widowControl w:val="0"/>
              <w:spacing w:after="160" w:line="360" w:lineRule="auto"/>
              <w:jc w:val="center"/>
              <w:rPr>
                <w:rFonts w:ascii="GHEA Grapalat" w:hAnsi="GHEA Grapalat"/>
                <w:sz w:val="16"/>
              </w:rPr>
            </w:pPr>
            <w:r w:rsidRPr="00AA5BD2">
              <w:rPr>
                <w:rFonts w:ascii="GHEA Grapalat" w:hAnsi="GHEA Grapalat"/>
                <w:sz w:val="16"/>
              </w:rPr>
              <w:t>/подпись/</w:t>
            </w:r>
          </w:p>
          <w:p w14:paraId="7719F4DC" w14:textId="51FD7E58" w:rsidR="00071D1C" w:rsidRPr="00B138F3" w:rsidRDefault="00913E4E" w:rsidP="00913E4E">
            <w:pPr>
              <w:widowControl w:val="0"/>
              <w:spacing w:after="160"/>
              <w:jc w:val="center"/>
              <w:rPr>
                <w:rFonts w:ascii="GHEA Grapalat" w:hAnsi="GHEA Grapalat"/>
              </w:rPr>
            </w:pPr>
            <w:r w:rsidRPr="00B138F3">
              <w:rPr>
                <w:rFonts w:ascii="GHEA Grapalat" w:hAnsi="GHEA Grapalat"/>
              </w:rPr>
              <w:t>М. П.</w:t>
            </w:r>
          </w:p>
        </w:tc>
        <w:tc>
          <w:tcPr>
            <w:tcW w:w="760" w:type="dxa"/>
          </w:tcPr>
          <w:p w14:paraId="39D396A8" w14:textId="77777777" w:rsidR="00071D1C" w:rsidRPr="00B138F3" w:rsidRDefault="00071D1C" w:rsidP="00B46D58">
            <w:pPr>
              <w:widowControl w:val="0"/>
              <w:spacing w:after="160"/>
              <w:jc w:val="center"/>
              <w:rPr>
                <w:rFonts w:ascii="GHEA Grapalat" w:hAnsi="GHEA Grapalat"/>
              </w:rPr>
            </w:pPr>
          </w:p>
        </w:tc>
        <w:tc>
          <w:tcPr>
            <w:tcW w:w="4343" w:type="dxa"/>
          </w:tcPr>
          <w:p w14:paraId="054772E4"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210F4FB9" w14:textId="77777777"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14:paraId="63723D34" w14:textId="77777777"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14:paraId="30A2DB4B"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54D901E8" w14:textId="77777777" w:rsidR="00382B60" w:rsidRDefault="00382B60" w:rsidP="00B46D58">
      <w:pPr>
        <w:widowControl w:val="0"/>
        <w:spacing w:after="160"/>
        <w:ind w:firstLine="567"/>
        <w:jc w:val="both"/>
        <w:rPr>
          <w:rFonts w:ascii="GHEA Grapalat" w:hAnsi="GHEA Grapalat"/>
          <w:i/>
          <w:lang w:val="hy-AM"/>
        </w:rPr>
      </w:pPr>
    </w:p>
    <w:p w14:paraId="242B0D1B" w14:textId="77777777"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14:paraId="22A286E6" w14:textId="77777777" w:rsidR="00071D1C" w:rsidRPr="00B138F3" w:rsidRDefault="00DA240A" w:rsidP="00B46D58">
      <w:pPr>
        <w:widowControl w:val="0"/>
        <w:spacing w:after="160"/>
        <w:rPr>
          <w:rFonts w:ascii="GHEA Grapalat" w:hAnsi="GHEA Grapalat"/>
        </w:rPr>
      </w:pPr>
      <w:r>
        <w:rPr>
          <w:rFonts w:ascii="GHEA Grapalat" w:hAnsi="GHEA Grapalat"/>
        </w:rPr>
        <w:t>-----------------------</w:t>
      </w:r>
    </w:p>
    <w:p w14:paraId="501DE0F9" w14:textId="77777777" w:rsidR="00FB29E1" w:rsidRPr="008842CE" w:rsidRDefault="00FB29E1" w:rsidP="00FB29E1">
      <w:pPr>
        <w:pStyle w:val="FootnoteText"/>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254C8BDF" w14:textId="77777777" w:rsidR="00FB29E1" w:rsidRPr="008842CE" w:rsidRDefault="00FB29E1" w:rsidP="00FB29E1">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049EB492" w14:textId="77777777" w:rsidR="00FB29E1" w:rsidRPr="00D3436F" w:rsidRDefault="00FB29E1" w:rsidP="00FB29E1">
      <w:pPr>
        <w:pStyle w:val="FootnoteText"/>
        <w:rPr>
          <w:ins w:id="12" w:author="Inesa Kocharyan" w:date="2025-02-19T10:34:00Z"/>
          <w:lang w:val="hy-AM"/>
        </w:rPr>
      </w:pPr>
    </w:p>
    <w:p w14:paraId="5781EE40" w14:textId="77777777" w:rsidR="00071D1C" w:rsidRPr="00FB29E1" w:rsidRDefault="00071D1C" w:rsidP="00B46D58">
      <w:pPr>
        <w:widowControl w:val="0"/>
        <w:spacing w:after="160"/>
        <w:jc w:val="right"/>
        <w:rPr>
          <w:rFonts w:ascii="GHEA Grapalat" w:hAnsi="GHEA Grapalat"/>
          <w:lang w:val="hy-AM"/>
          <w:rPrChange w:id="13" w:author="Inesa Kocharyan" w:date="2025-02-19T10:34:00Z">
            <w:rPr>
              <w:rFonts w:ascii="GHEA Grapalat" w:hAnsi="GHEA Grapalat"/>
            </w:rPr>
          </w:rPrChange>
        </w:rPr>
        <w:sectPr w:rsidR="00071D1C" w:rsidRPr="00FB29E1" w:rsidSect="000811C1">
          <w:footerReference w:type="default" r:id="rId8"/>
          <w:footnotePr>
            <w:pos w:val="beneathText"/>
          </w:footnotePr>
          <w:pgSz w:w="11906" w:h="16838" w:code="9"/>
          <w:pgMar w:top="993" w:right="1418" w:bottom="1418" w:left="1418" w:header="561" w:footer="561" w:gutter="0"/>
          <w:cols w:space="720"/>
          <w:docGrid w:linePitch="326"/>
        </w:sectPr>
      </w:pPr>
    </w:p>
    <w:p w14:paraId="2E9DE358"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14:paraId="7A27757E"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56D34A66"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6"/>
        <w:t>*</w:t>
      </w:r>
    </w:p>
    <w:p w14:paraId="02DA0CFD"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4"/>
        <w:gridCol w:w="1890"/>
        <w:gridCol w:w="1260"/>
        <w:gridCol w:w="1924"/>
        <w:gridCol w:w="2576"/>
        <w:gridCol w:w="1085"/>
        <w:gridCol w:w="1559"/>
        <w:gridCol w:w="1139"/>
        <w:gridCol w:w="850"/>
        <w:gridCol w:w="709"/>
        <w:gridCol w:w="1158"/>
        <w:gridCol w:w="947"/>
        <w:gridCol w:w="25"/>
      </w:tblGrid>
      <w:tr w:rsidR="00E129CC" w:rsidRPr="00B138F3" w14:paraId="523526B1" w14:textId="77777777" w:rsidTr="00E129CC">
        <w:trPr>
          <w:jc w:val="center"/>
        </w:trPr>
        <w:tc>
          <w:tcPr>
            <w:tcW w:w="15936" w:type="dxa"/>
            <w:gridSpan w:val="13"/>
          </w:tcPr>
          <w:p w14:paraId="46309E49" w14:textId="77777777" w:rsidR="00E129CC" w:rsidRPr="00B138F3" w:rsidRDefault="00E129CC" w:rsidP="005F5232">
            <w:pPr>
              <w:widowControl w:val="0"/>
              <w:jc w:val="center"/>
              <w:rPr>
                <w:rFonts w:ascii="GHEA Grapalat" w:hAnsi="GHEA Grapalat"/>
                <w:sz w:val="16"/>
                <w:szCs w:val="16"/>
              </w:rPr>
            </w:pPr>
            <w:r w:rsidRPr="00B138F3">
              <w:rPr>
                <w:rFonts w:ascii="GHEA Grapalat" w:hAnsi="GHEA Grapalat"/>
                <w:sz w:val="16"/>
                <w:szCs w:val="16"/>
              </w:rPr>
              <w:t>Товар</w:t>
            </w:r>
          </w:p>
        </w:tc>
      </w:tr>
      <w:tr w:rsidR="00E129CC" w:rsidRPr="00B138F3" w14:paraId="34BEE178" w14:textId="77777777" w:rsidTr="00E129CC">
        <w:trPr>
          <w:gridAfter w:val="1"/>
          <w:wAfter w:w="25" w:type="dxa"/>
          <w:trHeight w:val="219"/>
          <w:jc w:val="center"/>
        </w:trPr>
        <w:tc>
          <w:tcPr>
            <w:tcW w:w="814" w:type="dxa"/>
            <w:vMerge w:val="restart"/>
            <w:vAlign w:val="center"/>
          </w:tcPr>
          <w:p w14:paraId="5C1A3BC6" w14:textId="77777777" w:rsidR="00E129CC" w:rsidRPr="00E129CC" w:rsidRDefault="00E129CC" w:rsidP="005F5232">
            <w:pPr>
              <w:widowControl w:val="0"/>
              <w:jc w:val="center"/>
              <w:rPr>
                <w:rFonts w:ascii="GHEA Grapalat" w:hAnsi="GHEA Grapalat"/>
                <w:sz w:val="12"/>
                <w:szCs w:val="12"/>
              </w:rPr>
            </w:pPr>
            <w:r w:rsidRPr="00E129CC">
              <w:rPr>
                <w:rFonts w:ascii="GHEA Grapalat" w:hAnsi="GHEA Grapalat"/>
                <w:sz w:val="12"/>
                <w:szCs w:val="12"/>
              </w:rPr>
              <w:t xml:space="preserve">номер предусмотренного </w:t>
            </w:r>
            <w:r w:rsidRPr="00E129CC">
              <w:rPr>
                <w:rFonts w:ascii="GHEA Grapalat" w:hAnsi="GHEA Grapalat"/>
                <w:spacing w:val="-6"/>
                <w:sz w:val="12"/>
                <w:szCs w:val="12"/>
              </w:rPr>
              <w:t>приглашением</w:t>
            </w:r>
            <w:r w:rsidRPr="00E129CC">
              <w:rPr>
                <w:rFonts w:ascii="GHEA Grapalat" w:hAnsi="GHEA Grapalat"/>
                <w:sz w:val="12"/>
                <w:szCs w:val="12"/>
              </w:rPr>
              <w:t xml:space="preserve"> лота</w:t>
            </w:r>
          </w:p>
        </w:tc>
        <w:tc>
          <w:tcPr>
            <w:tcW w:w="1890" w:type="dxa"/>
            <w:vMerge w:val="restart"/>
            <w:vAlign w:val="center"/>
          </w:tcPr>
          <w:p w14:paraId="75741536" w14:textId="77777777" w:rsidR="00E129CC" w:rsidRPr="00E129CC" w:rsidRDefault="00E129CC" w:rsidP="005F5232">
            <w:pPr>
              <w:widowControl w:val="0"/>
              <w:jc w:val="center"/>
              <w:rPr>
                <w:rFonts w:ascii="GHEA Grapalat" w:hAnsi="GHEA Grapalat"/>
                <w:sz w:val="12"/>
                <w:szCs w:val="12"/>
              </w:rPr>
            </w:pPr>
            <w:r w:rsidRPr="00E129CC">
              <w:rPr>
                <w:rFonts w:ascii="GHEA Grapalat" w:hAnsi="GHEA Grapalat"/>
                <w:sz w:val="12"/>
                <w:szCs w:val="12"/>
              </w:rPr>
              <w:t>промежуточный код, предусмотренный планом закупок по классификации ЕЗК (CPV)</w:t>
            </w:r>
          </w:p>
        </w:tc>
        <w:tc>
          <w:tcPr>
            <w:tcW w:w="1260" w:type="dxa"/>
            <w:vMerge w:val="restart"/>
            <w:vAlign w:val="center"/>
          </w:tcPr>
          <w:p w14:paraId="015EA33F" w14:textId="77777777" w:rsidR="00E129CC" w:rsidRPr="00E129CC" w:rsidRDefault="00E129CC" w:rsidP="005F5232">
            <w:pPr>
              <w:widowControl w:val="0"/>
              <w:jc w:val="center"/>
              <w:rPr>
                <w:rFonts w:ascii="GHEA Grapalat" w:hAnsi="GHEA Grapalat"/>
                <w:sz w:val="12"/>
                <w:szCs w:val="12"/>
                <w:lang w:val="en-US"/>
              </w:rPr>
            </w:pPr>
            <w:r w:rsidRPr="00E129CC">
              <w:rPr>
                <w:rFonts w:ascii="GHEA Grapalat" w:hAnsi="GHEA Grapalat"/>
                <w:sz w:val="12"/>
                <w:szCs w:val="12"/>
              </w:rPr>
              <w:t xml:space="preserve">наименование </w:t>
            </w:r>
          </w:p>
        </w:tc>
        <w:tc>
          <w:tcPr>
            <w:tcW w:w="1924" w:type="dxa"/>
            <w:vMerge w:val="restart"/>
            <w:vAlign w:val="center"/>
          </w:tcPr>
          <w:p w14:paraId="26A94749" w14:textId="77777777" w:rsidR="00E129CC" w:rsidRPr="00E129CC" w:rsidRDefault="00E129CC" w:rsidP="005F5232">
            <w:pPr>
              <w:widowControl w:val="0"/>
              <w:ind w:left="-96" w:right="-108"/>
              <w:jc w:val="center"/>
              <w:rPr>
                <w:rFonts w:ascii="GHEA Grapalat" w:hAnsi="GHEA Grapalat"/>
                <w:sz w:val="12"/>
                <w:szCs w:val="12"/>
              </w:rPr>
            </w:pPr>
            <w:r w:rsidRPr="00E129CC">
              <w:rPr>
                <w:rFonts w:ascii="GHEA Grapalat" w:hAnsi="GHEA Grapalat"/>
                <w:sz w:val="12"/>
                <w:szCs w:val="12"/>
              </w:rPr>
              <w:t>товарный знак,</w:t>
            </w:r>
            <w:r w:rsidRPr="00E129CC">
              <w:rPr>
                <w:rFonts w:ascii="GHEA Grapalat" w:hAnsi="GHEA Grapalat"/>
                <w:sz w:val="12"/>
                <w:szCs w:val="12"/>
                <w:lang w:val="hy-AM"/>
              </w:rPr>
              <w:t xml:space="preserve"> </w:t>
            </w:r>
            <w:r w:rsidRPr="00E129CC">
              <w:rPr>
                <w:rFonts w:ascii="GHEA Grapalat" w:hAnsi="GHEA Grapalat"/>
                <w:sz w:val="12"/>
                <w:szCs w:val="12"/>
              </w:rPr>
              <w:t>фирменное наименование, модель</w:t>
            </w:r>
            <w:r w:rsidRPr="00E129CC">
              <w:rPr>
                <w:rFonts w:ascii="GHEA Grapalat" w:hAnsi="GHEA Grapalat"/>
                <w:sz w:val="12"/>
                <w:szCs w:val="12"/>
                <w:lang w:val="hy-AM"/>
              </w:rPr>
              <w:t xml:space="preserve"> </w:t>
            </w:r>
            <w:r w:rsidRPr="00E129CC">
              <w:rPr>
                <w:rFonts w:ascii="GHEA Grapalat" w:hAnsi="GHEA Grapalat"/>
                <w:sz w:val="12"/>
                <w:szCs w:val="12"/>
              </w:rPr>
              <w:t xml:space="preserve">и наименование производителя </w:t>
            </w:r>
            <w:r w:rsidRPr="00E129CC">
              <w:rPr>
                <w:rStyle w:val="FootnoteReference"/>
                <w:rFonts w:ascii="GHEA Grapalat" w:hAnsi="GHEA Grapalat"/>
                <w:sz w:val="12"/>
                <w:szCs w:val="12"/>
              </w:rPr>
              <w:footnoteReference w:customMarkFollows="1" w:id="17"/>
              <w:t>**</w:t>
            </w:r>
          </w:p>
        </w:tc>
        <w:tc>
          <w:tcPr>
            <w:tcW w:w="2576" w:type="dxa"/>
            <w:vMerge w:val="restart"/>
            <w:vAlign w:val="center"/>
          </w:tcPr>
          <w:p w14:paraId="4720731E" w14:textId="77777777" w:rsidR="00E129CC" w:rsidRPr="00E129CC" w:rsidRDefault="00E129CC" w:rsidP="005F5232">
            <w:pPr>
              <w:widowControl w:val="0"/>
              <w:ind w:left="-108" w:right="-59"/>
              <w:jc w:val="center"/>
              <w:rPr>
                <w:rFonts w:ascii="GHEA Grapalat" w:hAnsi="GHEA Grapalat"/>
                <w:sz w:val="12"/>
                <w:szCs w:val="12"/>
              </w:rPr>
            </w:pPr>
            <w:r w:rsidRPr="00E129CC">
              <w:rPr>
                <w:rFonts w:ascii="GHEA Grapalat" w:hAnsi="GHEA Grapalat"/>
                <w:sz w:val="12"/>
                <w:szCs w:val="12"/>
              </w:rPr>
              <w:t>техническая характеристика</w:t>
            </w:r>
          </w:p>
        </w:tc>
        <w:tc>
          <w:tcPr>
            <w:tcW w:w="1085" w:type="dxa"/>
            <w:vMerge w:val="restart"/>
            <w:vAlign w:val="center"/>
          </w:tcPr>
          <w:p w14:paraId="42ED22B3" w14:textId="77777777" w:rsidR="00E129CC" w:rsidRPr="00E129CC" w:rsidRDefault="00E129CC" w:rsidP="005F5232">
            <w:pPr>
              <w:widowControl w:val="0"/>
              <w:ind w:left="-48" w:right="-108"/>
              <w:jc w:val="center"/>
              <w:rPr>
                <w:rFonts w:ascii="GHEA Grapalat" w:hAnsi="GHEA Grapalat"/>
                <w:sz w:val="12"/>
                <w:szCs w:val="12"/>
              </w:rPr>
            </w:pPr>
            <w:r w:rsidRPr="00E129CC">
              <w:rPr>
                <w:rFonts w:ascii="GHEA Grapalat" w:hAnsi="GHEA Grapalat"/>
                <w:sz w:val="12"/>
                <w:szCs w:val="12"/>
              </w:rPr>
              <w:t>единица измерения</w:t>
            </w:r>
          </w:p>
        </w:tc>
        <w:tc>
          <w:tcPr>
            <w:tcW w:w="1559" w:type="dxa"/>
            <w:vMerge w:val="restart"/>
            <w:vAlign w:val="center"/>
          </w:tcPr>
          <w:p w14:paraId="1E58F243" w14:textId="77777777" w:rsidR="00E129CC" w:rsidRPr="00E129CC" w:rsidRDefault="00E129CC" w:rsidP="005F5232">
            <w:pPr>
              <w:widowControl w:val="0"/>
              <w:ind w:left="-108" w:right="-108"/>
              <w:jc w:val="center"/>
              <w:rPr>
                <w:rFonts w:ascii="GHEA Grapalat" w:hAnsi="GHEA Grapalat"/>
                <w:sz w:val="12"/>
                <w:szCs w:val="12"/>
              </w:rPr>
            </w:pPr>
            <w:r w:rsidRPr="00E129CC">
              <w:rPr>
                <w:rFonts w:ascii="GHEA Grapalat" w:hAnsi="GHEA Grapalat"/>
                <w:sz w:val="12"/>
                <w:szCs w:val="12"/>
              </w:rPr>
              <w:t>цена единицы/драмов РА</w:t>
            </w:r>
          </w:p>
        </w:tc>
        <w:tc>
          <w:tcPr>
            <w:tcW w:w="1139" w:type="dxa"/>
            <w:vMerge w:val="restart"/>
            <w:vAlign w:val="center"/>
          </w:tcPr>
          <w:p w14:paraId="5552C7E2" w14:textId="77777777" w:rsidR="00E129CC" w:rsidRPr="00E129CC" w:rsidRDefault="00E129CC" w:rsidP="005F5232">
            <w:pPr>
              <w:widowControl w:val="0"/>
              <w:ind w:left="-108" w:right="-108"/>
              <w:jc w:val="center"/>
              <w:rPr>
                <w:rFonts w:ascii="GHEA Grapalat" w:hAnsi="GHEA Grapalat"/>
                <w:sz w:val="12"/>
                <w:szCs w:val="12"/>
              </w:rPr>
            </w:pPr>
            <w:r w:rsidRPr="00E129CC">
              <w:rPr>
                <w:rFonts w:ascii="GHEA Grapalat" w:hAnsi="GHEA Grapalat"/>
                <w:sz w:val="12"/>
                <w:szCs w:val="12"/>
              </w:rPr>
              <w:t>общая цена/драмов РА</w:t>
            </w:r>
          </w:p>
        </w:tc>
        <w:tc>
          <w:tcPr>
            <w:tcW w:w="850" w:type="dxa"/>
            <w:vMerge w:val="restart"/>
            <w:vAlign w:val="center"/>
          </w:tcPr>
          <w:p w14:paraId="63CB173F" w14:textId="77777777" w:rsidR="00E129CC" w:rsidRPr="00E129CC" w:rsidRDefault="00E129CC" w:rsidP="005F5232">
            <w:pPr>
              <w:widowControl w:val="0"/>
              <w:ind w:left="-126" w:right="-108"/>
              <w:jc w:val="center"/>
              <w:rPr>
                <w:rFonts w:ascii="GHEA Grapalat" w:hAnsi="GHEA Grapalat"/>
                <w:sz w:val="12"/>
                <w:szCs w:val="12"/>
              </w:rPr>
            </w:pPr>
            <w:r w:rsidRPr="00E129CC">
              <w:rPr>
                <w:rFonts w:ascii="GHEA Grapalat" w:hAnsi="GHEA Grapalat"/>
                <w:sz w:val="12"/>
                <w:szCs w:val="12"/>
              </w:rPr>
              <w:t>общий объем</w:t>
            </w:r>
          </w:p>
        </w:tc>
        <w:tc>
          <w:tcPr>
            <w:tcW w:w="2814" w:type="dxa"/>
            <w:gridSpan w:val="3"/>
            <w:vAlign w:val="center"/>
          </w:tcPr>
          <w:p w14:paraId="0147A62E" w14:textId="77777777" w:rsidR="00E129CC" w:rsidRPr="00E129CC" w:rsidRDefault="00E129CC" w:rsidP="005F5232">
            <w:pPr>
              <w:widowControl w:val="0"/>
              <w:jc w:val="center"/>
              <w:rPr>
                <w:rFonts w:ascii="GHEA Grapalat" w:hAnsi="GHEA Grapalat"/>
                <w:sz w:val="12"/>
                <w:szCs w:val="12"/>
              </w:rPr>
            </w:pPr>
            <w:r w:rsidRPr="00E129CC">
              <w:rPr>
                <w:rFonts w:ascii="GHEA Grapalat" w:hAnsi="GHEA Grapalat"/>
                <w:sz w:val="12"/>
                <w:szCs w:val="12"/>
              </w:rPr>
              <w:t>поставки</w:t>
            </w:r>
          </w:p>
        </w:tc>
      </w:tr>
      <w:tr w:rsidR="00E129CC" w:rsidRPr="00B138F3" w14:paraId="58CBB256" w14:textId="77777777" w:rsidTr="00E129CC">
        <w:trPr>
          <w:gridAfter w:val="1"/>
          <w:wAfter w:w="25" w:type="dxa"/>
          <w:trHeight w:val="445"/>
          <w:jc w:val="center"/>
        </w:trPr>
        <w:tc>
          <w:tcPr>
            <w:tcW w:w="814" w:type="dxa"/>
            <w:vMerge/>
            <w:vAlign w:val="center"/>
          </w:tcPr>
          <w:p w14:paraId="19DC7943" w14:textId="77777777" w:rsidR="00E129CC" w:rsidRPr="00E129CC" w:rsidRDefault="00E129CC" w:rsidP="005F5232">
            <w:pPr>
              <w:widowControl w:val="0"/>
              <w:jc w:val="center"/>
              <w:rPr>
                <w:rFonts w:ascii="GHEA Grapalat" w:hAnsi="GHEA Grapalat"/>
                <w:sz w:val="12"/>
                <w:szCs w:val="12"/>
              </w:rPr>
            </w:pPr>
          </w:p>
        </w:tc>
        <w:tc>
          <w:tcPr>
            <w:tcW w:w="1890" w:type="dxa"/>
            <w:vMerge/>
            <w:vAlign w:val="center"/>
          </w:tcPr>
          <w:p w14:paraId="3A24B4F4" w14:textId="77777777" w:rsidR="00E129CC" w:rsidRPr="00E129CC" w:rsidRDefault="00E129CC" w:rsidP="005F5232">
            <w:pPr>
              <w:widowControl w:val="0"/>
              <w:jc w:val="center"/>
              <w:rPr>
                <w:rFonts w:ascii="GHEA Grapalat" w:hAnsi="GHEA Grapalat"/>
                <w:sz w:val="12"/>
                <w:szCs w:val="12"/>
              </w:rPr>
            </w:pPr>
          </w:p>
        </w:tc>
        <w:tc>
          <w:tcPr>
            <w:tcW w:w="1260" w:type="dxa"/>
            <w:vMerge/>
            <w:vAlign w:val="center"/>
          </w:tcPr>
          <w:p w14:paraId="2D3EB9EA" w14:textId="77777777" w:rsidR="00E129CC" w:rsidRPr="00E129CC" w:rsidRDefault="00E129CC" w:rsidP="005F5232">
            <w:pPr>
              <w:widowControl w:val="0"/>
              <w:jc w:val="center"/>
              <w:rPr>
                <w:rFonts w:ascii="GHEA Grapalat" w:hAnsi="GHEA Grapalat"/>
                <w:sz w:val="12"/>
                <w:szCs w:val="12"/>
              </w:rPr>
            </w:pPr>
          </w:p>
        </w:tc>
        <w:tc>
          <w:tcPr>
            <w:tcW w:w="1924" w:type="dxa"/>
            <w:vMerge/>
            <w:vAlign w:val="center"/>
          </w:tcPr>
          <w:p w14:paraId="5A6F09E4" w14:textId="77777777" w:rsidR="00E129CC" w:rsidRPr="00E129CC" w:rsidRDefault="00E129CC" w:rsidP="005F5232">
            <w:pPr>
              <w:widowControl w:val="0"/>
              <w:jc w:val="center"/>
              <w:rPr>
                <w:rFonts w:ascii="GHEA Grapalat" w:hAnsi="GHEA Grapalat"/>
                <w:sz w:val="12"/>
                <w:szCs w:val="12"/>
              </w:rPr>
            </w:pPr>
          </w:p>
        </w:tc>
        <w:tc>
          <w:tcPr>
            <w:tcW w:w="2576" w:type="dxa"/>
            <w:vMerge/>
            <w:vAlign w:val="center"/>
          </w:tcPr>
          <w:p w14:paraId="70DB5F65" w14:textId="77777777" w:rsidR="00E129CC" w:rsidRPr="00E129CC" w:rsidRDefault="00E129CC" w:rsidP="005F5232">
            <w:pPr>
              <w:widowControl w:val="0"/>
              <w:jc w:val="center"/>
              <w:rPr>
                <w:rFonts w:ascii="GHEA Grapalat" w:hAnsi="GHEA Grapalat"/>
                <w:sz w:val="12"/>
                <w:szCs w:val="12"/>
              </w:rPr>
            </w:pPr>
          </w:p>
        </w:tc>
        <w:tc>
          <w:tcPr>
            <w:tcW w:w="1085" w:type="dxa"/>
            <w:vMerge/>
            <w:vAlign w:val="center"/>
          </w:tcPr>
          <w:p w14:paraId="2AE7914A" w14:textId="77777777" w:rsidR="00E129CC" w:rsidRPr="00E129CC" w:rsidRDefault="00E129CC" w:rsidP="005F5232">
            <w:pPr>
              <w:widowControl w:val="0"/>
              <w:jc w:val="center"/>
              <w:rPr>
                <w:rFonts w:ascii="GHEA Grapalat" w:hAnsi="GHEA Grapalat"/>
                <w:sz w:val="12"/>
                <w:szCs w:val="12"/>
              </w:rPr>
            </w:pPr>
          </w:p>
        </w:tc>
        <w:tc>
          <w:tcPr>
            <w:tcW w:w="1559" w:type="dxa"/>
            <w:vMerge/>
            <w:vAlign w:val="center"/>
          </w:tcPr>
          <w:p w14:paraId="10BD976E" w14:textId="77777777" w:rsidR="00E129CC" w:rsidRPr="00E129CC" w:rsidRDefault="00E129CC" w:rsidP="005F5232">
            <w:pPr>
              <w:widowControl w:val="0"/>
              <w:jc w:val="center"/>
              <w:rPr>
                <w:rFonts w:ascii="GHEA Grapalat" w:hAnsi="GHEA Grapalat"/>
                <w:sz w:val="12"/>
                <w:szCs w:val="12"/>
              </w:rPr>
            </w:pPr>
          </w:p>
        </w:tc>
        <w:tc>
          <w:tcPr>
            <w:tcW w:w="1139" w:type="dxa"/>
            <w:vMerge/>
            <w:vAlign w:val="center"/>
          </w:tcPr>
          <w:p w14:paraId="54671EBE" w14:textId="77777777" w:rsidR="00E129CC" w:rsidRPr="00E129CC" w:rsidRDefault="00E129CC" w:rsidP="005F5232">
            <w:pPr>
              <w:widowControl w:val="0"/>
              <w:jc w:val="center"/>
              <w:rPr>
                <w:rFonts w:ascii="GHEA Grapalat" w:hAnsi="GHEA Grapalat"/>
                <w:sz w:val="12"/>
                <w:szCs w:val="12"/>
              </w:rPr>
            </w:pPr>
          </w:p>
        </w:tc>
        <w:tc>
          <w:tcPr>
            <w:tcW w:w="850" w:type="dxa"/>
            <w:vMerge/>
            <w:vAlign w:val="center"/>
          </w:tcPr>
          <w:p w14:paraId="13133951" w14:textId="77777777" w:rsidR="00E129CC" w:rsidRPr="00E129CC" w:rsidRDefault="00E129CC" w:rsidP="005F5232">
            <w:pPr>
              <w:widowControl w:val="0"/>
              <w:jc w:val="center"/>
              <w:rPr>
                <w:rFonts w:ascii="GHEA Grapalat" w:hAnsi="GHEA Grapalat"/>
                <w:sz w:val="12"/>
                <w:szCs w:val="12"/>
              </w:rPr>
            </w:pPr>
          </w:p>
        </w:tc>
        <w:tc>
          <w:tcPr>
            <w:tcW w:w="709" w:type="dxa"/>
            <w:vAlign w:val="center"/>
          </w:tcPr>
          <w:p w14:paraId="638A872E" w14:textId="77777777" w:rsidR="00E129CC" w:rsidRPr="00E129CC" w:rsidRDefault="00E129CC" w:rsidP="005F5232">
            <w:pPr>
              <w:widowControl w:val="0"/>
              <w:ind w:left="-108" w:right="-108"/>
              <w:jc w:val="center"/>
              <w:rPr>
                <w:rFonts w:ascii="GHEA Grapalat" w:hAnsi="GHEA Grapalat"/>
                <w:sz w:val="12"/>
                <w:szCs w:val="12"/>
              </w:rPr>
            </w:pPr>
            <w:r w:rsidRPr="00E129CC">
              <w:rPr>
                <w:rFonts w:ascii="GHEA Grapalat" w:hAnsi="GHEA Grapalat"/>
                <w:sz w:val="12"/>
                <w:szCs w:val="12"/>
              </w:rPr>
              <w:t>адрес</w:t>
            </w:r>
          </w:p>
        </w:tc>
        <w:tc>
          <w:tcPr>
            <w:tcW w:w="1158" w:type="dxa"/>
            <w:vAlign w:val="center"/>
          </w:tcPr>
          <w:p w14:paraId="5470D6BD" w14:textId="77777777" w:rsidR="00E129CC" w:rsidRPr="00E129CC" w:rsidRDefault="00E129CC" w:rsidP="005F5232">
            <w:pPr>
              <w:widowControl w:val="0"/>
              <w:ind w:left="-46" w:right="-84"/>
              <w:jc w:val="center"/>
              <w:rPr>
                <w:rFonts w:ascii="GHEA Grapalat" w:hAnsi="GHEA Grapalat"/>
                <w:sz w:val="12"/>
                <w:szCs w:val="12"/>
              </w:rPr>
            </w:pPr>
            <w:r w:rsidRPr="00E129CC">
              <w:rPr>
                <w:rFonts w:ascii="GHEA Grapalat" w:hAnsi="GHEA Grapalat"/>
                <w:sz w:val="12"/>
                <w:szCs w:val="12"/>
              </w:rPr>
              <w:t>подлежащее поставке количество товара</w:t>
            </w:r>
          </w:p>
        </w:tc>
        <w:tc>
          <w:tcPr>
            <w:tcW w:w="947" w:type="dxa"/>
            <w:vAlign w:val="center"/>
          </w:tcPr>
          <w:p w14:paraId="07EAE123" w14:textId="77777777" w:rsidR="00E129CC" w:rsidRPr="00E129CC" w:rsidRDefault="00E129CC" w:rsidP="005F5232">
            <w:pPr>
              <w:widowControl w:val="0"/>
              <w:ind w:left="-132" w:right="-129"/>
              <w:jc w:val="center"/>
              <w:rPr>
                <w:rFonts w:ascii="GHEA Grapalat" w:hAnsi="GHEA Grapalat"/>
                <w:sz w:val="12"/>
                <w:szCs w:val="12"/>
                <w:lang w:val="en-US"/>
              </w:rPr>
            </w:pPr>
            <w:r w:rsidRPr="00E129CC">
              <w:rPr>
                <w:rFonts w:ascii="GHEA Grapalat" w:hAnsi="GHEA Grapalat"/>
                <w:sz w:val="12"/>
                <w:szCs w:val="12"/>
              </w:rPr>
              <w:t>срок</w:t>
            </w:r>
            <w:r w:rsidRPr="00E129CC">
              <w:rPr>
                <w:rStyle w:val="FootnoteReference"/>
                <w:rFonts w:ascii="GHEA Grapalat" w:hAnsi="GHEA Grapalat"/>
                <w:sz w:val="12"/>
                <w:szCs w:val="12"/>
              </w:rPr>
              <w:footnoteReference w:customMarkFollows="1" w:id="18"/>
              <w:t>***</w:t>
            </w:r>
          </w:p>
        </w:tc>
      </w:tr>
      <w:tr w:rsidR="003E3D87" w:rsidRPr="00B138F3" w14:paraId="25CB6B41" w14:textId="77777777" w:rsidTr="000333A2">
        <w:trPr>
          <w:gridAfter w:val="1"/>
          <w:wAfter w:w="25" w:type="dxa"/>
          <w:trHeight w:val="246"/>
          <w:jc w:val="center"/>
        </w:trPr>
        <w:tc>
          <w:tcPr>
            <w:tcW w:w="814" w:type="dxa"/>
          </w:tcPr>
          <w:p w14:paraId="1985770B" w14:textId="77777777" w:rsidR="003E3D87" w:rsidRPr="0017109E" w:rsidRDefault="003E3D87" w:rsidP="003E3D87">
            <w:pPr>
              <w:pStyle w:val="ListParagraph"/>
              <w:widowControl w:val="0"/>
              <w:numPr>
                <w:ilvl w:val="0"/>
                <w:numId w:val="36"/>
              </w:numPr>
              <w:jc w:val="center"/>
              <w:rPr>
                <w:rFonts w:ascii="GHEA Grapalat" w:hAnsi="GHEA Grapalat"/>
                <w:sz w:val="16"/>
                <w:szCs w:val="16"/>
              </w:rPr>
            </w:pPr>
          </w:p>
        </w:tc>
        <w:tc>
          <w:tcPr>
            <w:tcW w:w="1890" w:type="dxa"/>
            <w:vAlign w:val="center"/>
          </w:tcPr>
          <w:p w14:paraId="3034A6C1" w14:textId="441E0B49" w:rsidR="003E3D87" w:rsidRPr="0017109E" w:rsidRDefault="003E3D87" w:rsidP="003E3D87">
            <w:pPr>
              <w:jc w:val="center"/>
              <w:rPr>
                <w:rFonts w:ascii="GHEA Grapalat" w:hAnsi="GHEA Grapalat" w:cs="Sylfaen"/>
                <w:color w:val="000000"/>
                <w:sz w:val="16"/>
                <w:szCs w:val="16"/>
                <w:shd w:val="clear" w:color="auto" w:fill="FFFFFF"/>
                <w:lang w:val="hy-AM"/>
              </w:rPr>
            </w:pPr>
            <w:r w:rsidRPr="00F141AE">
              <w:rPr>
                <w:rFonts w:ascii="GHEA Grapalat" w:hAnsi="GHEA Grapalat" w:cs="Calibri"/>
                <w:sz w:val="18"/>
                <w:szCs w:val="20"/>
                <w:lang w:val="hy-AM"/>
              </w:rPr>
              <w:t>09411710</w:t>
            </w:r>
          </w:p>
        </w:tc>
        <w:tc>
          <w:tcPr>
            <w:tcW w:w="1260" w:type="dxa"/>
          </w:tcPr>
          <w:p w14:paraId="6EEE1812" w14:textId="574B98CB" w:rsidR="003E3D87" w:rsidRPr="0017109E" w:rsidRDefault="003E3D87" w:rsidP="003E3D87">
            <w:pPr>
              <w:jc w:val="center"/>
              <w:rPr>
                <w:rFonts w:ascii="GHEA Grapalat" w:hAnsi="GHEA Grapalat" w:cs="Sylfaen"/>
                <w:color w:val="000000"/>
                <w:sz w:val="16"/>
                <w:szCs w:val="16"/>
                <w:shd w:val="clear" w:color="auto" w:fill="FFFFFF"/>
                <w:lang w:val="hy-AM"/>
              </w:rPr>
            </w:pPr>
            <w:r w:rsidRPr="00F141AE">
              <w:rPr>
                <w:rFonts w:ascii="GHEA Grapalat" w:hAnsi="GHEA Grapalat"/>
                <w:sz w:val="18"/>
                <w:szCs w:val="20"/>
              </w:rPr>
              <w:t>Сжатый природный газ</w:t>
            </w:r>
          </w:p>
        </w:tc>
        <w:tc>
          <w:tcPr>
            <w:tcW w:w="1924" w:type="dxa"/>
          </w:tcPr>
          <w:p w14:paraId="3F1E6233" w14:textId="77777777" w:rsidR="003E3D87" w:rsidRPr="00B138F3" w:rsidRDefault="003E3D87" w:rsidP="003E3D87">
            <w:pPr>
              <w:widowControl w:val="0"/>
              <w:jc w:val="center"/>
              <w:rPr>
                <w:rFonts w:ascii="GHEA Grapalat" w:hAnsi="GHEA Grapalat"/>
                <w:sz w:val="16"/>
                <w:szCs w:val="16"/>
              </w:rPr>
            </w:pPr>
          </w:p>
        </w:tc>
        <w:tc>
          <w:tcPr>
            <w:tcW w:w="2576" w:type="dxa"/>
          </w:tcPr>
          <w:p w14:paraId="0BAA1B84" w14:textId="1243CD67" w:rsidR="003E3D87" w:rsidRPr="009A49AD" w:rsidRDefault="003E3D87" w:rsidP="003E3D87">
            <w:pPr>
              <w:widowControl w:val="0"/>
              <w:jc w:val="center"/>
              <w:rPr>
                <w:rFonts w:ascii="GHEA Grapalat" w:hAnsi="GHEA Grapalat"/>
                <w:sz w:val="14"/>
                <w:szCs w:val="16"/>
              </w:rPr>
            </w:pPr>
            <w:r w:rsidRPr="00F141AE">
              <w:rPr>
                <w:rFonts w:ascii="GHEA Grapalat" w:hAnsi="GHEA Grapalat"/>
                <w:sz w:val="18"/>
                <w:szCs w:val="20"/>
              </w:rPr>
              <w:t xml:space="preserve">Газовый метан для использования в двигателях внутреннего сгорания в качестве топлива, получаемого в результате нескольких стадий обработки газа в соответствии с технологическими процессами АГНКС: очистка смеси, удаление влаги и других загрязнений, которая не требует каких-либо изменений в составе компонента газа, избыточное давление сжатого топлива должно соответствовать требованиям АГНКС и перезаряжаемых газовых баллонов и не должно превышать предел давления 19,6 МПа для горячего перезаряжаемого газового баллона. </w:t>
            </w:r>
            <w:proofErr w:type="spellStart"/>
            <w:r w:rsidRPr="00F141AE">
              <w:rPr>
                <w:rFonts w:ascii="GHEA Grapalat" w:hAnsi="GHEA Grapalat"/>
                <w:sz w:val="18"/>
                <w:szCs w:val="20"/>
              </w:rPr>
              <w:t>stichane</w:t>
            </w:r>
            <w:proofErr w:type="spellEnd"/>
            <w:r w:rsidRPr="00F141AE">
              <w:rPr>
                <w:rFonts w:ascii="GHEA Grapalat" w:hAnsi="GHEA Grapalat"/>
                <w:sz w:val="18"/>
                <w:szCs w:val="20"/>
              </w:rPr>
              <w:t xml:space="preserve"> не может быть больше, чем при высокой температуре окружающей среды 15 ° С, но температура не должна превышать 60 ° С. Тепловые ожоги на кубический метр - 8000 кг, давление на входе - 2,2-2,5 атмосферы, имеет небольшую плотность воздуха</w:t>
            </w:r>
            <w:r w:rsidRPr="00F141AE">
              <w:rPr>
                <w:rFonts w:ascii="GHEA Grapalat" w:hAnsi="GHEA Grapalat"/>
                <w:sz w:val="18"/>
                <w:szCs w:val="20"/>
                <w:lang w:val="hy-AM"/>
              </w:rPr>
              <w:t>. Наличие АЗС в с. Маралик или ок. 1-3 км от центра Маралика.</w:t>
            </w:r>
          </w:p>
        </w:tc>
        <w:tc>
          <w:tcPr>
            <w:tcW w:w="1085" w:type="dxa"/>
            <w:vAlign w:val="center"/>
          </w:tcPr>
          <w:p w14:paraId="17EE5A64" w14:textId="79283BF3" w:rsidR="003E3D87" w:rsidRPr="007856BB" w:rsidRDefault="003E3D87" w:rsidP="003E3D87">
            <w:pPr>
              <w:jc w:val="center"/>
              <w:rPr>
                <w:rFonts w:ascii="GHEA Grapalat" w:hAnsi="GHEA Grapalat" w:cs="Sylfaen"/>
                <w:color w:val="000000"/>
                <w:sz w:val="16"/>
                <w:szCs w:val="16"/>
                <w:shd w:val="clear" w:color="auto" w:fill="FFFFFF"/>
              </w:rPr>
            </w:pPr>
            <w:r w:rsidRPr="00F141AE">
              <w:rPr>
                <w:rFonts w:ascii="GHEA Grapalat" w:hAnsi="GHEA Grapalat"/>
                <w:bCs/>
                <w:kern w:val="32"/>
                <w:sz w:val="18"/>
                <w:szCs w:val="16"/>
              </w:rPr>
              <w:t>кг</w:t>
            </w:r>
          </w:p>
        </w:tc>
        <w:tc>
          <w:tcPr>
            <w:tcW w:w="1559" w:type="dxa"/>
            <w:vAlign w:val="center"/>
          </w:tcPr>
          <w:p w14:paraId="2E0E7416" w14:textId="0629320F" w:rsidR="003E3D87" w:rsidRPr="00B92C50" w:rsidRDefault="003E3D87" w:rsidP="003E3D87">
            <w:pPr>
              <w:jc w:val="center"/>
              <w:rPr>
                <w:rFonts w:ascii="GHEA Grapalat" w:hAnsi="GHEA Grapalat" w:cs="Sylfaen"/>
                <w:color w:val="000000"/>
                <w:sz w:val="16"/>
                <w:szCs w:val="16"/>
                <w:shd w:val="clear" w:color="auto" w:fill="FFFFFF"/>
                <w:lang w:val="hy-AM"/>
              </w:rPr>
            </w:pPr>
          </w:p>
        </w:tc>
        <w:tc>
          <w:tcPr>
            <w:tcW w:w="1139" w:type="dxa"/>
            <w:vAlign w:val="center"/>
          </w:tcPr>
          <w:p w14:paraId="7B884DF3" w14:textId="22327E6F" w:rsidR="003E3D87" w:rsidRPr="00BB31DB" w:rsidRDefault="003E3D87" w:rsidP="003E3D87">
            <w:pPr>
              <w:jc w:val="center"/>
              <w:rPr>
                <w:rFonts w:ascii="GHEA Grapalat" w:hAnsi="GHEA Grapalat" w:cs="Sylfaen"/>
                <w:color w:val="000000"/>
                <w:sz w:val="16"/>
                <w:szCs w:val="16"/>
                <w:shd w:val="clear" w:color="auto" w:fill="FFFFFF"/>
                <w:lang w:val="en-US"/>
              </w:rPr>
            </w:pPr>
          </w:p>
        </w:tc>
        <w:tc>
          <w:tcPr>
            <w:tcW w:w="850" w:type="dxa"/>
            <w:vAlign w:val="center"/>
          </w:tcPr>
          <w:p w14:paraId="37235AF0" w14:textId="0ED636DD" w:rsidR="003E3D87" w:rsidRPr="00411C25" w:rsidRDefault="003E3D87" w:rsidP="003E3D87">
            <w:pPr>
              <w:autoSpaceDE w:val="0"/>
              <w:autoSpaceDN w:val="0"/>
              <w:adjustRightInd w:val="0"/>
              <w:jc w:val="center"/>
              <w:rPr>
                <w:rFonts w:ascii="GHEA Grapalat" w:hAnsi="GHEA Grapalat" w:cs="Sylfaen"/>
                <w:color w:val="000000"/>
                <w:sz w:val="16"/>
                <w:szCs w:val="16"/>
                <w:shd w:val="clear" w:color="auto" w:fill="FFFFFF"/>
                <w:lang w:val="hy-AM"/>
              </w:rPr>
            </w:pPr>
            <w:r w:rsidRPr="0028126A">
              <w:rPr>
                <w:rFonts w:ascii="GHEA Grapalat" w:hAnsi="GHEA Grapalat"/>
                <w:color w:val="000000" w:themeColor="text1"/>
                <w:sz w:val="16"/>
                <w:szCs w:val="16"/>
                <w:lang w:val="hy-AM"/>
              </w:rPr>
              <w:t>1250</w:t>
            </w:r>
          </w:p>
        </w:tc>
        <w:tc>
          <w:tcPr>
            <w:tcW w:w="709" w:type="dxa"/>
            <w:vAlign w:val="center"/>
          </w:tcPr>
          <w:p w14:paraId="6264862C" w14:textId="60BD7CA9" w:rsidR="003E3D87" w:rsidRPr="00420CC6" w:rsidRDefault="003E3D87" w:rsidP="003E3D87">
            <w:pPr>
              <w:rPr>
                <w:rFonts w:ascii="GHEA Grapalat" w:hAnsi="GHEA Grapalat"/>
                <w:sz w:val="14"/>
                <w:szCs w:val="16"/>
              </w:rPr>
            </w:pPr>
            <w:r w:rsidRPr="00F0125A">
              <w:rPr>
                <w:rFonts w:ascii="GHEA Grapalat" w:hAnsi="GHEA Grapalat"/>
                <w:bCs/>
                <w:kern w:val="32"/>
                <w:sz w:val="16"/>
                <w:szCs w:val="16"/>
                <w:lang w:val="hy-AM"/>
              </w:rPr>
              <w:t>РА, Ширакский марз, с. Маралик, Мадатян 1</w:t>
            </w:r>
          </w:p>
        </w:tc>
        <w:tc>
          <w:tcPr>
            <w:tcW w:w="1158" w:type="dxa"/>
            <w:vAlign w:val="center"/>
          </w:tcPr>
          <w:p w14:paraId="457C2FC8" w14:textId="03FF55EA" w:rsidR="003E3D87" w:rsidRPr="000F508E" w:rsidRDefault="003E3D87" w:rsidP="003E3D87">
            <w:pPr>
              <w:widowControl w:val="0"/>
              <w:jc w:val="center"/>
              <w:rPr>
                <w:rFonts w:ascii="GHEA Grapalat" w:hAnsi="GHEA Grapalat"/>
                <w:sz w:val="14"/>
                <w:szCs w:val="16"/>
                <w:lang w:val="hy-AM"/>
              </w:rPr>
            </w:pPr>
            <w:r>
              <w:rPr>
                <w:rFonts w:ascii="GHEA Grapalat" w:hAnsi="GHEA Grapalat"/>
                <w:sz w:val="16"/>
                <w:szCs w:val="16"/>
                <w:lang w:val="hy-AM"/>
              </w:rPr>
              <w:t>1250</w:t>
            </w:r>
          </w:p>
        </w:tc>
        <w:tc>
          <w:tcPr>
            <w:tcW w:w="947" w:type="dxa"/>
          </w:tcPr>
          <w:p w14:paraId="4841F7C7" w14:textId="249E02C5" w:rsidR="003E3D87" w:rsidRPr="009A49AD" w:rsidRDefault="003E3D87" w:rsidP="003E3D87">
            <w:pPr>
              <w:widowControl w:val="0"/>
              <w:jc w:val="center"/>
              <w:rPr>
                <w:rFonts w:ascii="GHEA Grapalat" w:hAnsi="GHEA Grapalat"/>
                <w:sz w:val="14"/>
                <w:szCs w:val="16"/>
              </w:rPr>
            </w:pPr>
            <w:r w:rsidRPr="00543478">
              <w:rPr>
                <w:rFonts w:ascii="GHEA Grapalat" w:hAnsi="GHEA Grapalat"/>
                <w:bCs/>
                <w:kern w:val="32"/>
                <w:sz w:val="16"/>
                <w:szCs w:val="16"/>
                <w:lang w:val="hy-AM"/>
              </w:rPr>
              <w:t>В течение 20 календарных дней с момента вступления договора в силу с момента получения заказа от Клиента.</w:t>
            </w:r>
          </w:p>
        </w:tc>
      </w:tr>
    </w:tbl>
    <w:p w14:paraId="56E4BCFD" w14:textId="77777777" w:rsidR="00F954E8" w:rsidRPr="00B90B1B" w:rsidRDefault="00F954E8" w:rsidP="00B46D58">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43B34502" w14:textId="77777777" w:rsidTr="00E22E51">
        <w:trPr>
          <w:jc w:val="center"/>
        </w:trPr>
        <w:tc>
          <w:tcPr>
            <w:tcW w:w="4536" w:type="dxa"/>
          </w:tcPr>
          <w:p w14:paraId="1D69B24F" w14:textId="77777777" w:rsidR="00462D07" w:rsidRPr="00B138F3" w:rsidRDefault="00462D07" w:rsidP="00462D07">
            <w:pPr>
              <w:widowControl w:val="0"/>
              <w:spacing w:after="160"/>
              <w:jc w:val="center"/>
              <w:rPr>
                <w:rFonts w:ascii="GHEA Grapalat" w:hAnsi="GHEA Grapalat" w:cs="Sylfaen"/>
                <w:b/>
                <w:bCs/>
              </w:rPr>
            </w:pPr>
            <w:r w:rsidRPr="00B138F3">
              <w:rPr>
                <w:rFonts w:ascii="GHEA Grapalat" w:hAnsi="GHEA Grapalat"/>
                <w:b/>
              </w:rPr>
              <w:t>ПОКУПАТЕЛЬ</w:t>
            </w:r>
          </w:p>
          <w:p w14:paraId="7AEA373E" w14:textId="77777777" w:rsidR="00462D07" w:rsidRDefault="00462D07" w:rsidP="00462D07">
            <w:pPr>
              <w:widowControl w:val="0"/>
              <w:jc w:val="center"/>
              <w:rPr>
                <w:rFonts w:ascii="GHEA Grapalat" w:hAnsi="GHEA Grapalat"/>
              </w:rPr>
            </w:pPr>
            <w:r w:rsidRPr="00082077">
              <w:rPr>
                <w:rFonts w:ascii="GHEA Grapalat" w:hAnsi="GHEA Grapalat"/>
              </w:rPr>
              <w:t xml:space="preserve">"Коммунальное хозяйство Ани" общины Ани, Ширакский </w:t>
            </w:r>
            <w:proofErr w:type="spellStart"/>
            <w:r w:rsidRPr="00082077">
              <w:rPr>
                <w:rFonts w:ascii="GHEA Grapalat" w:hAnsi="GHEA Grapalat"/>
              </w:rPr>
              <w:t>марз</w:t>
            </w:r>
            <w:proofErr w:type="spellEnd"/>
            <w:r w:rsidRPr="00082077">
              <w:rPr>
                <w:rFonts w:ascii="GHEA Grapalat" w:hAnsi="GHEA Grapalat"/>
              </w:rPr>
              <w:t>, РА</w:t>
            </w:r>
          </w:p>
          <w:p w14:paraId="06564EB9" w14:textId="77777777" w:rsidR="00462D07" w:rsidRPr="008B4916" w:rsidRDefault="00462D07" w:rsidP="00462D07">
            <w:pPr>
              <w:widowControl w:val="0"/>
              <w:jc w:val="center"/>
              <w:rPr>
                <w:rFonts w:ascii="GHEA Grapalat" w:hAnsi="GHEA Grapalat"/>
              </w:rPr>
            </w:pPr>
            <w:r>
              <w:rPr>
                <w:rFonts w:ascii="GHEA Grapalat" w:hAnsi="GHEA Grapalat"/>
              </w:rPr>
              <w:t xml:space="preserve">РА, ШМ, г. </w:t>
            </w:r>
            <w:proofErr w:type="spellStart"/>
            <w:r>
              <w:rPr>
                <w:rFonts w:ascii="GHEA Grapalat" w:hAnsi="GHEA Grapalat"/>
              </w:rPr>
              <w:t>Маралик</w:t>
            </w:r>
            <w:proofErr w:type="spellEnd"/>
            <w:r>
              <w:rPr>
                <w:rFonts w:ascii="GHEA Grapalat" w:hAnsi="GHEA Grapalat"/>
              </w:rPr>
              <w:t xml:space="preserve">, </w:t>
            </w:r>
            <w:proofErr w:type="spellStart"/>
            <w:r>
              <w:rPr>
                <w:rFonts w:ascii="GHEA Grapalat" w:hAnsi="GHEA Grapalat"/>
              </w:rPr>
              <w:t>Мадатян</w:t>
            </w:r>
            <w:proofErr w:type="spellEnd"/>
            <w:r>
              <w:rPr>
                <w:rFonts w:ascii="GHEA Grapalat" w:hAnsi="GHEA Grapalat"/>
              </w:rPr>
              <w:t xml:space="preserve"> 1</w:t>
            </w:r>
          </w:p>
          <w:p w14:paraId="3816B2CC" w14:textId="77777777" w:rsidR="00462D07" w:rsidRPr="00835E90" w:rsidRDefault="00462D07" w:rsidP="00462D07">
            <w:pPr>
              <w:widowControl w:val="0"/>
              <w:jc w:val="center"/>
              <w:rPr>
                <w:rFonts w:ascii="GHEA Grapalat" w:hAnsi="GHEA Grapalat"/>
              </w:rPr>
            </w:pPr>
            <w:r w:rsidRPr="00835E90">
              <w:rPr>
                <w:rFonts w:ascii="GHEA Grapalat" w:hAnsi="GHEA Grapalat"/>
              </w:rPr>
              <w:t>Центральное казначейство</w:t>
            </w:r>
          </w:p>
          <w:p w14:paraId="59D620A9" w14:textId="77777777" w:rsidR="00462D07" w:rsidRPr="00F0712A" w:rsidRDefault="00462D07" w:rsidP="00462D07">
            <w:pPr>
              <w:widowControl w:val="0"/>
              <w:jc w:val="center"/>
              <w:rPr>
                <w:rFonts w:ascii="GHEA Grapalat" w:hAnsi="GHEA Grapalat"/>
              </w:rPr>
            </w:pPr>
            <w:r>
              <w:rPr>
                <w:rFonts w:ascii="GHEA Grapalat" w:hAnsi="GHEA Grapalat"/>
              </w:rPr>
              <w:t>НС</w:t>
            </w:r>
            <w:r w:rsidRPr="00835E90">
              <w:rPr>
                <w:rFonts w:ascii="GHEA Grapalat" w:hAnsi="GHEA Grapalat"/>
              </w:rPr>
              <w:t xml:space="preserve"> </w:t>
            </w:r>
            <w:r>
              <w:rPr>
                <w:rFonts w:ascii="GHEA Grapalat" w:hAnsi="GHEA Grapalat"/>
              </w:rPr>
              <w:t>________________</w:t>
            </w:r>
          </w:p>
          <w:p w14:paraId="06AFEA76" w14:textId="77777777" w:rsidR="00462D07" w:rsidRPr="00835E90" w:rsidRDefault="00462D07" w:rsidP="00462D07">
            <w:pPr>
              <w:widowControl w:val="0"/>
              <w:jc w:val="center"/>
              <w:rPr>
                <w:rFonts w:ascii="GHEA Grapalat" w:hAnsi="GHEA Grapalat"/>
              </w:rPr>
            </w:pPr>
            <w:r w:rsidRPr="00B138F3">
              <w:rPr>
                <w:rFonts w:ascii="GHEA Grapalat" w:hAnsi="GHEA Grapalat"/>
              </w:rPr>
              <w:t>УНН</w:t>
            </w:r>
            <w:r w:rsidRPr="00835E90">
              <w:rPr>
                <w:rFonts w:ascii="GHEA Grapalat" w:hAnsi="GHEA Grapalat"/>
              </w:rPr>
              <w:t xml:space="preserve"> 05546246</w:t>
            </w:r>
          </w:p>
          <w:p w14:paraId="25C25609" w14:textId="77777777" w:rsidR="00462D07" w:rsidRPr="00835E90" w:rsidRDefault="00462D07" w:rsidP="00462D07">
            <w:pPr>
              <w:widowControl w:val="0"/>
              <w:jc w:val="center"/>
              <w:rPr>
                <w:rFonts w:ascii="GHEA Grapalat" w:hAnsi="GHEA Grapalat"/>
              </w:rPr>
            </w:pPr>
            <w:r>
              <w:rPr>
                <w:rFonts w:ascii="GHEA Grapalat" w:hAnsi="GHEA Grapalat"/>
              </w:rPr>
              <w:t>директор</w:t>
            </w:r>
            <w:r w:rsidRPr="00835E90">
              <w:rPr>
                <w:rFonts w:ascii="GHEA Grapalat" w:hAnsi="GHEA Grapalat"/>
              </w:rPr>
              <w:t>: А. Карапетян</w:t>
            </w:r>
          </w:p>
          <w:p w14:paraId="2B6B4E58" w14:textId="77777777" w:rsidR="00462D07" w:rsidRPr="00835E90" w:rsidRDefault="00462D07" w:rsidP="00462D07">
            <w:pPr>
              <w:widowControl w:val="0"/>
              <w:jc w:val="center"/>
              <w:rPr>
                <w:rFonts w:ascii="GHEA Grapalat" w:hAnsi="GHEA Grapalat"/>
              </w:rPr>
            </w:pPr>
            <w:r w:rsidRPr="00835E90">
              <w:rPr>
                <w:rFonts w:ascii="GHEA Grapalat" w:hAnsi="GHEA Grapalat"/>
              </w:rPr>
              <w:t>__________________________</w:t>
            </w:r>
          </w:p>
          <w:p w14:paraId="4EA94CDA" w14:textId="77777777" w:rsidR="00462D07" w:rsidRDefault="00462D07" w:rsidP="00462D07">
            <w:pPr>
              <w:widowControl w:val="0"/>
              <w:spacing w:after="160" w:line="360" w:lineRule="auto"/>
              <w:jc w:val="center"/>
              <w:rPr>
                <w:rFonts w:ascii="GHEA Grapalat" w:hAnsi="GHEA Grapalat"/>
                <w:sz w:val="16"/>
              </w:rPr>
            </w:pPr>
            <w:r w:rsidRPr="00AA5BD2">
              <w:rPr>
                <w:rFonts w:ascii="GHEA Grapalat" w:hAnsi="GHEA Grapalat"/>
                <w:sz w:val="16"/>
              </w:rPr>
              <w:t>/подпись/</w:t>
            </w:r>
          </w:p>
          <w:p w14:paraId="6BC4DB61" w14:textId="4FF61A97" w:rsidR="00071D1C" w:rsidRPr="00B138F3" w:rsidRDefault="00462D07" w:rsidP="00462D07">
            <w:pPr>
              <w:widowControl w:val="0"/>
              <w:jc w:val="center"/>
              <w:rPr>
                <w:rFonts w:ascii="GHEA Grapalat" w:hAnsi="GHEA Grapalat"/>
              </w:rPr>
            </w:pPr>
            <w:r w:rsidRPr="00B138F3">
              <w:rPr>
                <w:rFonts w:ascii="GHEA Grapalat" w:hAnsi="GHEA Grapalat"/>
              </w:rPr>
              <w:t>М. П.</w:t>
            </w:r>
          </w:p>
        </w:tc>
        <w:tc>
          <w:tcPr>
            <w:tcW w:w="760" w:type="dxa"/>
          </w:tcPr>
          <w:p w14:paraId="7A211571" w14:textId="77777777" w:rsidR="00071D1C" w:rsidRPr="00B138F3" w:rsidRDefault="00071D1C" w:rsidP="00B46D58">
            <w:pPr>
              <w:widowControl w:val="0"/>
              <w:jc w:val="center"/>
              <w:rPr>
                <w:rFonts w:ascii="GHEA Grapalat" w:hAnsi="GHEA Grapalat"/>
              </w:rPr>
            </w:pPr>
          </w:p>
        </w:tc>
        <w:tc>
          <w:tcPr>
            <w:tcW w:w="4343" w:type="dxa"/>
          </w:tcPr>
          <w:p w14:paraId="62407DF8" w14:textId="77777777"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14:paraId="5F2D7EEA"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6F6ABF75" w14:textId="77777777"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14:paraId="6D3FCD48" w14:textId="77777777"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14:paraId="4F6B2F53"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t>Приложение № 2</w:t>
      </w:r>
    </w:p>
    <w:p w14:paraId="5E035592"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40F6BAC0"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9"/>
        <w:t>*</w:t>
      </w:r>
    </w:p>
    <w:p w14:paraId="54672320" w14:textId="77777777"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750"/>
        <w:gridCol w:w="1883"/>
        <w:gridCol w:w="597"/>
        <w:gridCol w:w="740"/>
        <w:gridCol w:w="641"/>
        <w:gridCol w:w="641"/>
        <w:gridCol w:w="641"/>
        <w:gridCol w:w="642"/>
        <w:gridCol w:w="641"/>
        <w:gridCol w:w="641"/>
        <w:gridCol w:w="641"/>
        <w:gridCol w:w="647"/>
        <w:gridCol w:w="647"/>
        <w:gridCol w:w="647"/>
        <w:gridCol w:w="1157"/>
        <w:gridCol w:w="6"/>
      </w:tblGrid>
      <w:tr w:rsidR="00B90B1B" w:rsidRPr="003B3B42" w14:paraId="3E5A0FA3" w14:textId="77777777" w:rsidTr="00462D07">
        <w:trPr>
          <w:trHeight w:val="20"/>
        </w:trPr>
        <w:tc>
          <w:tcPr>
            <w:tcW w:w="14110" w:type="dxa"/>
            <w:gridSpan w:val="17"/>
            <w:vAlign w:val="center"/>
          </w:tcPr>
          <w:p w14:paraId="5154D41C" w14:textId="77777777" w:rsidR="00B90B1B" w:rsidRPr="003B3B42" w:rsidRDefault="00B90B1B" w:rsidP="005F5232">
            <w:pPr>
              <w:spacing w:line="0" w:lineRule="atLeast"/>
              <w:jc w:val="center"/>
              <w:rPr>
                <w:rFonts w:ascii="GHEA Grapalat" w:hAnsi="GHEA Grapalat"/>
                <w:sz w:val="16"/>
                <w:szCs w:val="16"/>
                <w:lang w:val="es-ES"/>
              </w:rPr>
            </w:pPr>
            <w:proofErr w:type="spellStart"/>
            <w:r>
              <w:rPr>
                <w:rFonts w:ascii="GHEA Grapalat" w:hAnsi="GHEA Grapalat" w:cs="GHEA Grapalat"/>
                <w:b/>
                <w:sz w:val="20"/>
                <w:szCs w:val="20"/>
              </w:rPr>
              <w:t>Тавар</w:t>
            </w:r>
            <w:proofErr w:type="spellEnd"/>
          </w:p>
        </w:tc>
      </w:tr>
      <w:tr w:rsidR="00B90B1B" w:rsidRPr="003B3B42" w14:paraId="3DC847D7" w14:textId="77777777" w:rsidTr="00462D07">
        <w:trPr>
          <w:gridAfter w:val="1"/>
          <w:wAfter w:w="6" w:type="dxa"/>
          <w:trHeight w:val="20"/>
        </w:trPr>
        <w:tc>
          <w:tcPr>
            <w:tcW w:w="1548" w:type="dxa"/>
            <w:vMerge w:val="restart"/>
            <w:vAlign w:val="center"/>
          </w:tcPr>
          <w:p w14:paraId="2016B569" w14:textId="77777777" w:rsidR="00B90B1B" w:rsidRPr="003B3B42" w:rsidRDefault="00B90B1B" w:rsidP="005F5232">
            <w:pPr>
              <w:spacing w:line="0" w:lineRule="atLeast"/>
              <w:jc w:val="center"/>
              <w:rPr>
                <w:rFonts w:ascii="GHEA Grapalat" w:hAnsi="GHEA Grapalat"/>
                <w:sz w:val="16"/>
                <w:szCs w:val="16"/>
                <w:lang w:val="es-ES"/>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750" w:type="dxa"/>
            <w:vMerge w:val="restart"/>
            <w:vAlign w:val="center"/>
          </w:tcPr>
          <w:p w14:paraId="223A44C7" w14:textId="77777777" w:rsidR="00B90B1B" w:rsidRPr="003B3B42" w:rsidRDefault="00B90B1B" w:rsidP="005F5232">
            <w:pPr>
              <w:spacing w:line="0" w:lineRule="atLeast"/>
              <w:jc w:val="center"/>
              <w:rPr>
                <w:rFonts w:ascii="GHEA Grapalat" w:hAnsi="GHEA Grapalat"/>
                <w:sz w:val="16"/>
                <w:szCs w:val="16"/>
                <w:lang w:val="es-ES"/>
              </w:rPr>
            </w:pPr>
            <w:r w:rsidRPr="0070168E">
              <w:rPr>
                <w:rFonts w:ascii="GHEA Grapalat" w:hAnsi="GHEA Grapalat"/>
                <w:sz w:val="16"/>
                <w:szCs w:val="16"/>
              </w:rPr>
              <w:t>промежуточный код, предусмотренный планом закупок по классификации ЕЗК (</w:t>
            </w:r>
            <w:r w:rsidRPr="00B138F3">
              <w:rPr>
                <w:rFonts w:ascii="GHEA Grapalat" w:hAnsi="GHEA Grapalat"/>
                <w:sz w:val="16"/>
                <w:szCs w:val="16"/>
              </w:rPr>
              <w:t>CPV</w:t>
            </w:r>
          </w:p>
        </w:tc>
        <w:tc>
          <w:tcPr>
            <w:tcW w:w="1883" w:type="dxa"/>
            <w:vMerge w:val="restart"/>
            <w:vAlign w:val="center"/>
          </w:tcPr>
          <w:p w14:paraId="306D52A5" w14:textId="77777777" w:rsidR="00B90B1B" w:rsidRPr="003B3B42" w:rsidRDefault="00B90B1B" w:rsidP="005F5232">
            <w:pPr>
              <w:spacing w:line="0" w:lineRule="atLeast"/>
              <w:jc w:val="center"/>
              <w:rPr>
                <w:rFonts w:ascii="GHEA Grapalat" w:hAnsi="GHEA Grapalat"/>
                <w:sz w:val="16"/>
                <w:szCs w:val="16"/>
                <w:lang w:val="es-ES"/>
              </w:rPr>
            </w:pPr>
            <w:r w:rsidRPr="00B138F3">
              <w:rPr>
                <w:rFonts w:ascii="GHEA Grapalat" w:hAnsi="GHEA Grapalat"/>
                <w:sz w:val="16"/>
                <w:szCs w:val="16"/>
              </w:rPr>
              <w:t>наименование</w:t>
            </w:r>
          </w:p>
        </w:tc>
        <w:tc>
          <w:tcPr>
            <w:tcW w:w="8923" w:type="dxa"/>
            <w:gridSpan w:val="13"/>
            <w:vAlign w:val="center"/>
          </w:tcPr>
          <w:p w14:paraId="6D08614D" w14:textId="77777777" w:rsidR="00B90B1B" w:rsidRPr="004A209A" w:rsidRDefault="00B90B1B" w:rsidP="005F5232">
            <w:pPr>
              <w:jc w:val="center"/>
              <w:rPr>
                <w:rFonts w:ascii="GHEA Grapalat" w:hAnsi="GHEA Grapalat"/>
                <w:sz w:val="16"/>
                <w:szCs w:val="16"/>
                <w:lang w:val="es-ES"/>
              </w:rPr>
            </w:pPr>
            <w:proofErr w:type="spellStart"/>
            <w:r w:rsidRPr="004A209A">
              <w:rPr>
                <w:rFonts w:ascii="GHEA Grapalat" w:hAnsi="GHEA Grapalat"/>
                <w:sz w:val="16"/>
                <w:szCs w:val="16"/>
                <w:lang w:val="es-ES"/>
              </w:rPr>
              <w:t>Выплаты</w:t>
            </w:r>
            <w:proofErr w:type="spellEnd"/>
            <w:r w:rsidRPr="004A209A">
              <w:rPr>
                <w:rFonts w:ascii="GHEA Grapalat" w:hAnsi="GHEA Grapalat"/>
                <w:sz w:val="16"/>
                <w:szCs w:val="16"/>
                <w:lang w:val="es-ES"/>
              </w:rPr>
              <w:t xml:space="preserve"> </w:t>
            </w:r>
            <w:proofErr w:type="spellStart"/>
            <w:r w:rsidRPr="004A209A">
              <w:rPr>
                <w:rFonts w:ascii="GHEA Grapalat" w:hAnsi="GHEA Grapalat"/>
                <w:sz w:val="16"/>
                <w:szCs w:val="16"/>
                <w:lang w:val="es-ES"/>
              </w:rPr>
              <w:t>планируется</w:t>
            </w:r>
            <w:proofErr w:type="spellEnd"/>
            <w:r w:rsidRPr="004A209A">
              <w:rPr>
                <w:rFonts w:ascii="GHEA Grapalat" w:hAnsi="GHEA Grapalat"/>
                <w:sz w:val="16"/>
                <w:szCs w:val="16"/>
                <w:lang w:val="es-ES"/>
              </w:rPr>
              <w:t xml:space="preserve"> </w:t>
            </w:r>
            <w:proofErr w:type="spellStart"/>
            <w:r w:rsidRPr="004A209A">
              <w:rPr>
                <w:rFonts w:ascii="GHEA Grapalat" w:hAnsi="GHEA Grapalat"/>
                <w:sz w:val="16"/>
                <w:szCs w:val="16"/>
                <w:lang w:val="es-ES"/>
              </w:rPr>
              <w:t>осуществить</w:t>
            </w:r>
            <w:proofErr w:type="spellEnd"/>
            <w:r w:rsidRPr="004A209A">
              <w:rPr>
                <w:rFonts w:ascii="GHEA Grapalat" w:hAnsi="GHEA Grapalat"/>
                <w:sz w:val="16"/>
                <w:szCs w:val="16"/>
                <w:lang w:val="es-ES"/>
              </w:rPr>
              <w:t xml:space="preserve"> в 2025 </w:t>
            </w:r>
            <w:proofErr w:type="spellStart"/>
            <w:r w:rsidRPr="004A209A">
              <w:rPr>
                <w:rFonts w:ascii="GHEA Grapalat" w:hAnsi="GHEA Grapalat"/>
                <w:sz w:val="16"/>
                <w:szCs w:val="16"/>
                <w:lang w:val="es-ES"/>
              </w:rPr>
              <w:t>году</w:t>
            </w:r>
            <w:proofErr w:type="spellEnd"/>
            <w:r w:rsidRPr="004A209A">
              <w:rPr>
                <w:rFonts w:ascii="GHEA Grapalat" w:hAnsi="GHEA Grapalat"/>
                <w:sz w:val="16"/>
                <w:szCs w:val="16"/>
                <w:lang w:val="es-ES"/>
              </w:rPr>
              <w:t xml:space="preserve"> </w:t>
            </w:r>
            <w:proofErr w:type="spellStart"/>
            <w:r w:rsidRPr="004A209A">
              <w:rPr>
                <w:rFonts w:ascii="GHEA Grapalat" w:hAnsi="GHEA Grapalat"/>
                <w:sz w:val="16"/>
                <w:szCs w:val="16"/>
                <w:lang w:val="es-ES"/>
              </w:rPr>
              <w:t>помесячно</w:t>
            </w:r>
            <w:proofErr w:type="spellEnd"/>
            <w:r w:rsidRPr="004A209A">
              <w:rPr>
                <w:rFonts w:ascii="GHEA Grapalat" w:hAnsi="GHEA Grapalat"/>
                <w:sz w:val="16"/>
                <w:szCs w:val="16"/>
                <w:lang w:val="es-ES"/>
              </w:rPr>
              <w:t xml:space="preserve">, в </w:t>
            </w:r>
            <w:proofErr w:type="spellStart"/>
            <w:r w:rsidRPr="004A209A">
              <w:rPr>
                <w:rFonts w:ascii="GHEA Grapalat" w:hAnsi="GHEA Grapalat"/>
                <w:sz w:val="16"/>
                <w:szCs w:val="16"/>
                <w:lang w:val="es-ES"/>
              </w:rPr>
              <w:t>том</w:t>
            </w:r>
            <w:proofErr w:type="spellEnd"/>
            <w:r w:rsidRPr="004A209A">
              <w:rPr>
                <w:rFonts w:ascii="GHEA Grapalat" w:hAnsi="GHEA Grapalat"/>
                <w:sz w:val="16"/>
                <w:szCs w:val="16"/>
                <w:lang w:val="es-ES"/>
              </w:rPr>
              <w:t xml:space="preserve"> </w:t>
            </w:r>
            <w:proofErr w:type="spellStart"/>
            <w:r w:rsidRPr="004A209A">
              <w:rPr>
                <w:rFonts w:ascii="GHEA Grapalat" w:hAnsi="GHEA Grapalat"/>
                <w:sz w:val="16"/>
                <w:szCs w:val="16"/>
                <w:lang w:val="es-ES"/>
              </w:rPr>
              <w:t>числе</w:t>
            </w:r>
            <w:proofErr w:type="spellEnd"/>
            <w:r w:rsidRPr="004A209A">
              <w:rPr>
                <w:rFonts w:ascii="GHEA Grapalat" w:hAnsi="GHEA Grapalat"/>
                <w:sz w:val="16"/>
                <w:szCs w:val="16"/>
                <w:lang w:val="es-ES"/>
              </w:rPr>
              <w:t>**</w:t>
            </w:r>
          </w:p>
          <w:p w14:paraId="7589AD3F" w14:textId="2F66F311" w:rsidR="00B90B1B" w:rsidRPr="003B3B42" w:rsidRDefault="00B90B1B" w:rsidP="005F5232">
            <w:pPr>
              <w:jc w:val="center"/>
              <w:rPr>
                <w:rFonts w:ascii="GHEA Grapalat" w:hAnsi="GHEA Grapalat"/>
                <w:sz w:val="16"/>
                <w:szCs w:val="16"/>
                <w:lang w:val="es-ES"/>
              </w:rPr>
            </w:pPr>
          </w:p>
        </w:tc>
      </w:tr>
      <w:tr w:rsidR="00B90B1B" w:rsidRPr="003B3B42" w14:paraId="61F6ACE8" w14:textId="77777777" w:rsidTr="00462D07">
        <w:trPr>
          <w:gridAfter w:val="1"/>
          <w:wAfter w:w="6" w:type="dxa"/>
          <w:trHeight w:val="20"/>
        </w:trPr>
        <w:tc>
          <w:tcPr>
            <w:tcW w:w="1548" w:type="dxa"/>
            <w:vMerge/>
            <w:vAlign w:val="center"/>
          </w:tcPr>
          <w:p w14:paraId="4778E9FB" w14:textId="77777777" w:rsidR="00B90B1B" w:rsidRPr="003B3B42" w:rsidRDefault="00B90B1B" w:rsidP="005F5232">
            <w:pPr>
              <w:spacing w:line="0" w:lineRule="atLeast"/>
              <w:jc w:val="center"/>
              <w:rPr>
                <w:rFonts w:ascii="GHEA Grapalat" w:hAnsi="GHEA Grapalat"/>
                <w:sz w:val="16"/>
                <w:szCs w:val="16"/>
                <w:lang w:val="es-ES"/>
              </w:rPr>
            </w:pPr>
          </w:p>
        </w:tc>
        <w:tc>
          <w:tcPr>
            <w:tcW w:w="1750" w:type="dxa"/>
            <w:vMerge/>
            <w:vAlign w:val="center"/>
          </w:tcPr>
          <w:p w14:paraId="04B52B16" w14:textId="77777777" w:rsidR="00B90B1B" w:rsidRPr="003B3B42" w:rsidRDefault="00B90B1B" w:rsidP="005F5232">
            <w:pPr>
              <w:spacing w:line="0" w:lineRule="atLeast"/>
              <w:jc w:val="center"/>
              <w:rPr>
                <w:rFonts w:ascii="GHEA Grapalat" w:hAnsi="GHEA Grapalat"/>
                <w:sz w:val="16"/>
                <w:szCs w:val="16"/>
                <w:lang w:val="es-ES"/>
              </w:rPr>
            </w:pPr>
          </w:p>
        </w:tc>
        <w:tc>
          <w:tcPr>
            <w:tcW w:w="1883" w:type="dxa"/>
            <w:vMerge/>
            <w:vAlign w:val="center"/>
          </w:tcPr>
          <w:p w14:paraId="3542A9DC" w14:textId="77777777" w:rsidR="00B90B1B" w:rsidRPr="003B3B42" w:rsidRDefault="00B90B1B" w:rsidP="005F5232">
            <w:pPr>
              <w:spacing w:line="0" w:lineRule="atLeast"/>
              <w:jc w:val="center"/>
              <w:rPr>
                <w:rFonts w:ascii="GHEA Grapalat" w:hAnsi="GHEA Grapalat"/>
                <w:sz w:val="16"/>
                <w:szCs w:val="16"/>
                <w:lang w:val="es-ES"/>
              </w:rPr>
            </w:pPr>
          </w:p>
        </w:tc>
        <w:tc>
          <w:tcPr>
            <w:tcW w:w="597" w:type="dxa"/>
            <w:textDirection w:val="btLr"/>
            <w:vAlign w:val="center"/>
          </w:tcPr>
          <w:p w14:paraId="597B1F9B" w14:textId="77777777" w:rsidR="00B90B1B" w:rsidRPr="003B3B42" w:rsidRDefault="00B90B1B" w:rsidP="005F5232">
            <w:pPr>
              <w:spacing w:line="0" w:lineRule="atLeast"/>
              <w:jc w:val="center"/>
              <w:rPr>
                <w:rFonts w:ascii="GHEA Grapalat" w:hAnsi="GHEA Grapalat"/>
                <w:sz w:val="16"/>
                <w:szCs w:val="16"/>
                <w:lang w:val="pt-BR"/>
              </w:rPr>
            </w:pPr>
            <w:r w:rsidRPr="00CD5171">
              <w:rPr>
                <w:rFonts w:ascii="GHEA Grapalat" w:hAnsi="GHEA Grapalat" w:cs="Sylfaen"/>
                <w:sz w:val="18"/>
                <w:lang w:val="pt-BR"/>
              </w:rPr>
              <w:t>Январь</w:t>
            </w:r>
          </w:p>
        </w:tc>
        <w:tc>
          <w:tcPr>
            <w:tcW w:w="740" w:type="dxa"/>
            <w:textDirection w:val="btLr"/>
            <w:vAlign w:val="center"/>
          </w:tcPr>
          <w:p w14:paraId="63787079" w14:textId="77777777" w:rsidR="00B90B1B" w:rsidRPr="003B3B42" w:rsidRDefault="00B90B1B" w:rsidP="005F5232">
            <w:pPr>
              <w:spacing w:line="0" w:lineRule="atLeast"/>
              <w:jc w:val="center"/>
              <w:rPr>
                <w:rFonts w:ascii="GHEA Grapalat" w:hAnsi="GHEA Grapalat" w:cs="Sylfaen"/>
                <w:sz w:val="16"/>
                <w:szCs w:val="16"/>
                <w:lang w:val="pt-BR"/>
              </w:rPr>
            </w:pPr>
            <w:r w:rsidRPr="00CD5171">
              <w:rPr>
                <w:rFonts w:ascii="GHEA Grapalat" w:hAnsi="GHEA Grapalat" w:cs="Sylfaen"/>
                <w:sz w:val="18"/>
                <w:lang w:val="pt-BR"/>
              </w:rPr>
              <w:t>Февраль</w:t>
            </w:r>
          </w:p>
        </w:tc>
        <w:tc>
          <w:tcPr>
            <w:tcW w:w="641" w:type="dxa"/>
            <w:textDirection w:val="btLr"/>
            <w:vAlign w:val="center"/>
          </w:tcPr>
          <w:p w14:paraId="1E7FB2C4" w14:textId="77777777" w:rsidR="00B90B1B" w:rsidRPr="003B3B42" w:rsidRDefault="00B90B1B" w:rsidP="005F5232">
            <w:pPr>
              <w:spacing w:line="0" w:lineRule="atLeast"/>
              <w:jc w:val="center"/>
              <w:rPr>
                <w:rFonts w:ascii="GHEA Grapalat" w:hAnsi="GHEA Grapalat"/>
                <w:sz w:val="16"/>
                <w:szCs w:val="16"/>
                <w:lang w:val="pt-BR"/>
              </w:rPr>
            </w:pPr>
            <w:r w:rsidRPr="00CD5171">
              <w:rPr>
                <w:rFonts w:ascii="GHEA Grapalat" w:hAnsi="GHEA Grapalat" w:cs="Sylfaen"/>
                <w:sz w:val="18"/>
                <w:lang w:val="pt-BR"/>
              </w:rPr>
              <w:t>Март</w:t>
            </w:r>
          </w:p>
        </w:tc>
        <w:tc>
          <w:tcPr>
            <w:tcW w:w="641" w:type="dxa"/>
            <w:textDirection w:val="btLr"/>
            <w:vAlign w:val="center"/>
          </w:tcPr>
          <w:p w14:paraId="23F9D6C2" w14:textId="77777777" w:rsidR="00B90B1B" w:rsidRPr="003B3B42" w:rsidRDefault="00B90B1B" w:rsidP="005F5232">
            <w:pPr>
              <w:spacing w:line="0" w:lineRule="atLeast"/>
              <w:jc w:val="center"/>
              <w:rPr>
                <w:rFonts w:ascii="GHEA Grapalat" w:hAnsi="GHEA Grapalat" w:cs="Sylfaen"/>
                <w:sz w:val="16"/>
                <w:szCs w:val="16"/>
                <w:lang w:val="pt-BR"/>
              </w:rPr>
            </w:pPr>
            <w:r w:rsidRPr="00CD5171">
              <w:rPr>
                <w:rFonts w:ascii="GHEA Grapalat" w:hAnsi="GHEA Grapalat" w:cs="Sylfaen"/>
                <w:sz w:val="18"/>
                <w:lang w:val="pt-BR"/>
              </w:rPr>
              <w:t>Апрель</w:t>
            </w:r>
          </w:p>
        </w:tc>
        <w:tc>
          <w:tcPr>
            <w:tcW w:w="641" w:type="dxa"/>
            <w:textDirection w:val="btLr"/>
            <w:vAlign w:val="center"/>
          </w:tcPr>
          <w:p w14:paraId="42B083E1" w14:textId="77777777" w:rsidR="00B90B1B" w:rsidRPr="003B3B42" w:rsidRDefault="00B90B1B" w:rsidP="005F5232">
            <w:pPr>
              <w:spacing w:line="0" w:lineRule="atLeast"/>
              <w:jc w:val="center"/>
              <w:rPr>
                <w:rFonts w:ascii="GHEA Grapalat" w:hAnsi="GHEA Grapalat"/>
                <w:sz w:val="16"/>
                <w:szCs w:val="16"/>
                <w:lang w:val="pt-BR"/>
              </w:rPr>
            </w:pPr>
            <w:r w:rsidRPr="00CD5171">
              <w:rPr>
                <w:rFonts w:ascii="GHEA Grapalat" w:hAnsi="GHEA Grapalat" w:cs="Sylfaen"/>
                <w:sz w:val="18"/>
                <w:lang w:val="pt-BR"/>
              </w:rPr>
              <w:t>Май</w:t>
            </w:r>
          </w:p>
        </w:tc>
        <w:tc>
          <w:tcPr>
            <w:tcW w:w="642" w:type="dxa"/>
            <w:textDirection w:val="btLr"/>
            <w:vAlign w:val="center"/>
          </w:tcPr>
          <w:p w14:paraId="08C01972" w14:textId="77777777" w:rsidR="00B90B1B" w:rsidRPr="003B3B42" w:rsidRDefault="00B90B1B" w:rsidP="005F5232">
            <w:pPr>
              <w:spacing w:line="0" w:lineRule="atLeast"/>
              <w:jc w:val="center"/>
              <w:rPr>
                <w:rFonts w:ascii="GHEA Grapalat" w:hAnsi="GHEA Grapalat"/>
                <w:sz w:val="16"/>
                <w:szCs w:val="16"/>
                <w:lang w:val="pt-BR"/>
              </w:rPr>
            </w:pPr>
            <w:r w:rsidRPr="00CD5171">
              <w:rPr>
                <w:rFonts w:ascii="GHEA Grapalat" w:hAnsi="GHEA Grapalat" w:cs="Sylfaen"/>
                <w:sz w:val="18"/>
                <w:lang w:val="pt-BR"/>
              </w:rPr>
              <w:t>Июнь</w:t>
            </w:r>
          </w:p>
        </w:tc>
        <w:tc>
          <w:tcPr>
            <w:tcW w:w="641" w:type="dxa"/>
            <w:textDirection w:val="btLr"/>
            <w:vAlign w:val="center"/>
          </w:tcPr>
          <w:p w14:paraId="4C9CE190" w14:textId="77777777" w:rsidR="00B90B1B" w:rsidRPr="003B3B42" w:rsidRDefault="00B90B1B" w:rsidP="005F5232">
            <w:pPr>
              <w:spacing w:line="0" w:lineRule="atLeast"/>
              <w:jc w:val="center"/>
              <w:rPr>
                <w:rFonts w:ascii="GHEA Grapalat" w:hAnsi="GHEA Grapalat"/>
                <w:sz w:val="16"/>
                <w:szCs w:val="16"/>
                <w:lang w:val="pt-BR"/>
              </w:rPr>
            </w:pPr>
            <w:r w:rsidRPr="00CD5171">
              <w:rPr>
                <w:rFonts w:ascii="GHEA Grapalat" w:hAnsi="GHEA Grapalat" w:cs="Sylfaen"/>
                <w:sz w:val="18"/>
                <w:lang w:val="pt-BR"/>
              </w:rPr>
              <w:t>Июль</w:t>
            </w:r>
          </w:p>
        </w:tc>
        <w:tc>
          <w:tcPr>
            <w:tcW w:w="641" w:type="dxa"/>
            <w:textDirection w:val="btLr"/>
            <w:vAlign w:val="center"/>
          </w:tcPr>
          <w:p w14:paraId="39861F2A" w14:textId="77777777" w:rsidR="00B90B1B" w:rsidRPr="003B3B42" w:rsidRDefault="00B90B1B" w:rsidP="005F5232">
            <w:pPr>
              <w:spacing w:line="0" w:lineRule="atLeast"/>
              <w:jc w:val="center"/>
              <w:rPr>
                <w:rFonts w:ascii="GHEA Grapalat" w:hAnsi="GHEA Grapalat"/>
                <w:sz w:val="16"/>
                <w:szCs w:val="16"/>
                <w:lang w:val="pt-BR"/>
              </w:rPr>
            </w:pPr>
            <w:r w:rsidRPr="00CD5171">
              <w:rPr>
                <w:rFonts w:ascii="GHEA Grapalat" w:hAnsi="GHEA Grapalat" w:cs="Sylfaen"/>
                <w:sz w:val="18"/>
                <w:lang w:val="pt-BR"/>
              </w:rPr>
              <w:t>Август</w:t>
            </w:r>
          </w:p>
        </w:tc>
        <w:tc>
          <w:tcPr>
            <w:tcW w:w="641" w:type="dxa"/>
            <w:textDirection w:val="btLr"/>
            <w:vAlign w:val="center"/>
          </w:tcPr>
          <w:p w14:paraId="69665D88" w14:textId="77777777" w:rsidR="00B90B1B" w:rsidRPr="003B3B42" w:rsidRDefault="00B90B1B" w:rsidP="005F5232">
            <w:pPr>
              <w:spacing w:line="0" w:lineRule="atLeast"/>
              <w:jc w:val="center"/>
              <w:rPr>
                <w:rFonts w:ascii="GHEA Grapalat" w:hAnsi="GHEA Grapalat"/>
                <w:sz w:val="16"/>
                <w:szCs w:val="16"/>
                <w:lang w:val="pt-BR"/>
              </w:rPr>
            </w:pPr>
            <w:r w:rsidRPr="00CD5171">
              <w:rPr>
                <w:rFonts w:ascii="GHEA Grapalat" w:hAnsi="GHEA Grapalat" w:cs="Sylfaen"/>
                <w:sz w:val="18"/>
                <w:lang w:val="pt-BR"/>
              </w:rPr>
              <w:t>Сентябрь</w:t>
            </w:r>
            <w:r w:rsidRPr="00C46BF9">
              <w:rPr>
                <w:rFonts w:ascii="GHEA Grapalat" w:hAnsi="GHEA Grapalat" w:cs="Times Armenian"/>
                <w:sz w:val="18"/>
                <w:lang w:val="pt-BR"/>
              </w:rPr>
              <w:t xml:space="preserve"> </w:t>
            </w:r>
          </w:p>
        </w:tc>
        <w:tc>
          <w:tcPr>
            <w:tcW w:w="647" w:type="dxa"/>
            <w:textDirection w:val="btLr"/>
            <w:vAlign w:val="center"/>
          </w:tcPr>
          <w:p w14:paraId="171F0AFE" w14:textId="77777777" w:rsidR="00B90B1B" w:rsidRPr="003B3B42" w:rsidRDefault="00B90B1B" w:rsidP="005F5232">
            <w:pPr>
              <w:spacing w:line="0" w:lineRule="atLeast"/>
              <w:jc w:val="center"/>
              <w:rPr>
                <w:rFonts w:ascii="GHEA Grapalat" w:hAnsi="GHEA Grapalat"/>
                <w:sz w:val="16"/>
                <w:szCs w:val="16"/>
                <w:lang w:val="pt-BR"/>
              </w:rPr>
            </w:pPr>
            <w:r w:rsidRPr="00CD5171">
              <w:rPr>
                <w:rFonts w:ascii="GHEA Grapalat" w:hAnsi="GHEA Grapalat" w:cs="Sylfaen"/>
                <w:sz w:val="18"/>
                <w:lang w:val="pt-BR"/>
              </w:rPr>
              <w:t>Октябрь</w:t>
            </w:r>
          </w:p>
        </w:tc>
        <w:tc>
          <w:tcPr>
            <w:tcW w:w="647" w:type="dxa"/>
            <w:textDirection w:val="btLr"/>
            <w:vAlign w:val="center"/>
          </w:tcPr>
          <w:p w14:paraId="1CF56AEC" w14:textId="77777777" w:rsidR="00B90B1B" w:rsidRPr="003B3B42" w:rsidRDefault="00B90B1B" w:rsidP="005F5232">
            <w:pPr>
              <w:spacing w:line="0" w:lineRule="atLeast"/>
              <w:jc w:val="center"/>
              <w:rPr>
                <w:rFonts w:ascii="GHEA Grapalat" w:hAnsi="GHEA Grapalat"/>
                <w:sz w:val="16"/>
                <w:szCs w:val="16"/>
                <w:lang w:val="pt-BR"/>
              </w:rPr>
            </w:pPr>
            <w:r w:rsidRPr="00CD5171">
              <w:rPr>
                <w:rFonts w:ascii="GHEA Grapalat" w:hAnsi="GHEA Grapalat"/>
                <w:sz w:val="18"/>
              </w:rPr>
              <w:t>Ноябрь</w:t>
            </w:r>
          </w:p>
        </w:tc>
        <w:tc>
          <w:tcPr>
            <w:tcW w:w="647" w:type="dxa"/>
            <w:textDirection w:val="btLr"/>
            <w:vAlign w:val="center"/>
          </w:tcPr>
          <w:p w14:paraId="0E139F80" w14:textId="77777777" w:rsidR="00B90B1B" w:rsidRPr="003B3B42" w:rsidRDefault="00B90B1B" w:rsidP="005F5232">
            <w:pPr>
              <w:spacing w:line="0" w:lineRule="atLeast"/>
              <w:jc w:val="center"/>
              <w:rPr>
                <w:rFonts w:ascii="GHEA Grapalat" w:hAnsi="GHEA Grapalat"/>
                <w:sz w:val="16"/>
                <w:szCs w:val="16"/>
                <w:lang w:val="pt-BR"/>
              </w:rPr>
            </w:pPr>
            <w:r w:rsidRPr="00CD5171">
              <w:rPr>
                <w:rFonts w:ascii="GHEA Grapalat" w:hAnsi="GHEA Grapalat" w:cs="Sylfaen"/>
                <w:sz w:val="18"/>
                <w:lang w:val="pt-BR"/>
              </w:rPr>
              <w:t>Декабрь</w:t>
            </w:r>
          </w:p>
        </w:tc>
        <w:tc>
          <w:tcPr>
            <w:tcW w:w="1157" w:type="dxa"/>
            <w:vAlign w:val="center"/>
          </w:tcPr>
          <w:p w14:paraId="21DABB15" w14:textId="77777777" w:rsidR="00B90B1B" w:rsidRPr="00C46BF9" w:rsidRDefault="00B90B1B" w:rsidP="005F5232">
            <w:pPr>
              <w:ind w:left="-108" w:right="-1"/>
              <w:jc w:val="center"/>
              <w:rPr>
                <w:rFonts w:ascii="GHEA Grapalat" w:hAnsi="GHEA Grapalat"/>
                <w:sz w:val="18"/>
                <w:lang w:val="pt-BR"/>
              </w:rPr>
            </w:pPr>
            <w:r>
              <w:rPr>
                <w:rFonts w:ascii="GHEA Grapalat" w:hAnsi="GHEA Grapalat" w:cs="Sylfaen"/>
                <w:sz w:val="18"/>
                <w:lang w:val="pt-BR"/>
              </w:rPr>
              <w:t>Итог</w:t>
            </w:r>
          </w:p>
          <w:p w14:paraId="5F47D657" w14:textId="77777777" w:rsidR="00B90B1B" w:rsidRPr="003B3B42" w:rsidRDefault="00B90B1B" w:rsidP="005F5232">
            <w:pPr>
              <w:spacing w:line="0" w:lineRule="atLeast"/>
              <w:jc w:val="center"/>
              <w:rPr>
                <w:rFonts w:ascii="GHEA Grapalat" w:hAnsi="GHEA Grapalat"/>
                <w:sz w:val="16"/>
                <w:szCs w:val="16"/>
                <w:lang w:val="es-ES"/>
              </w:rPr>
            </w:pPr>
          </w:p>
        </w:tc>
      </w:tr>
      <w:tr w:rsidR="003E3D87" w:rsidRPr="003B3B42" w14:paraId="5136A24B" w14:textId="77777777" w:rsidTr="003B0797">
        <w:trPr>
          <w:gridAfter w:val="1"/>
          <w:wAfter w:w="6" w:type="dxa"/>
          <w:cantSplit/>
          <w:trHeight w:val="20"/>
        </w:trPr>
        <w:tc>
          <w:tcPr>
            <w:tcW w:w="1548" w:type="dxa"/>
            <w:vAlign w:val="center"/>
          </w:tcPr>
          <w:p w14:paraId="4F54304C" w14:textId="77777777" w:rsidR="003E3D87" w:rsidRPr="00F41932" w:rsidRDefault="003E3D87" w:rsidP="003E3D87">
            <w:pPr>
              <w:pStyle w:val="ListParagraph"/>
              <w:numPr>
                <w:ilvl w:val="0"/>
                <w:numId w:val="49"/>
              </w:numPr>
              <w:rPr>
                <w:rFonts w:ascii="GHEA Grapalat" w:hAnsi="GHEA Grapalat" w:cs="Calibri"/>
                <w:sz w:val="16"/>
                <w:szCs w:val="16"/>
                <w:lang w:val="hy-AM"/>
              </w:rPr>
            </w:pPr>
          </w:p>
        </w:tc>
        <w:tc>
          <w:tcPr>
            <w:tcW w:w="1750" w:type="dxa"/>
            <w:tcBorders>
              <w:top w:val="single" w:sz="4" w:space="0" w:color="auto"/>
              <w:left w:val="single" w:sz="4" w:space="0" w:color="auto"/>
              <w:bottom w:val="single" w:sz="4" w:space="0" w:color="auto"/>
              <w:right w:val="single" w:sz="4" w:space="0" w:color="auto"/>
            </w:tcBorders>
            <w:shd w:val="clear" w:color="auto" w:fill="auto"/>
            <w:vAlign w:val="center"/>
          </w:tcPr>
          <w:p w14:paraId="6BCDC2A7" w14:textId="498F39DF" w:rsidR="003E3D87" w:rsidRPr="00152B98" w:rsidRDefault="003E3D87" w:rsidP="003E3D87">
            <w:pPr>
              <w:jc w:val="center"/>
              <w:rPr>
                <w:rFonts w:ascii="Sylfaen" w:hAnsi="Sylfaen"/>
                <w:sz w:val="20"/>
                <w:szCs w:val="20"/>
                <w:lang w:val="hy-AM"/>
              </w:rPr>
            </w:pPr>
            <w:r w:rsidRPr="00F141AE">
              <w:rPr>
                <w:rFonts w:ascii="GHEA Grapalat" w:hAnsi="GHEA Grapalat" w:cs="Calibri"/>
                <w:sz w:val="18"/>
                <w:szCs w:val="20"/>
                <w:lang w:val="hy-AM"/>
              </w:rPr>
              <w:t>09411710</w:t>
            </w:r>
          </w:p>
        </w:tc>
        <w:tc>
          <w:tcPr>
            <w:tcW w:w="1883" w:type="dxa"/>
            <w:tcBorders>
              <w:top w:val="single" w:sz="4" w:space="0" w:color="auto"/>
              <w:left w:val="nil"/>
              <w:bottom w:val="single" w:sz="4" w:space="0" w:color="auto"/>
              <w:right w:val="single" w:sz="4" w:space="0" w:color="auto"/>
            </w:tcBorders>
            <w:shd w:val="clear" w:color="000000" w:fill="FFFFFF"/>
          </w:tcPr>
          <w:p w14:paraId="4FB161D9" w14:textId="602C7FE4" w:rsidR="003E3D87" w:rsidRPr="00B92C50" w:rsidRDefault="003E3D87" w:rsidP="003E3D87">
            <w:pPr>
              <w:jc w:val="center"/>
              <w:rPr>
                <w:rFonts w:ascii="GHEA Grapalat" w:hAnsi="GHEA Grapalat" w:cs="Sylfaen"/>
                <w:color w:val="000000"/>
                <w:sz w:val="16"/>
                <w:szCs w:val="16"/>
                <w:shd w:val="clear" w:color="auto" w:fill="FFFFFF"/>
                <w:lang w:val="hy-AM"/>
              </w:rPr>
            </w:pPr>
            <w:r w:rsidRPr="00F141AE">
              <w:rPr>
                <w:rFonts w:ascii="GHEA Grapalat" w:hAnsi="GHEA Grapalat"/>
                <w:sz w:val="18"/>
                <w:szCs w:val="20"/>
              </w:rPr>
              <w:t>Сжатый природный газ</w:t>
            </w:r>
          </w:p>
        </w:tc>
        <w:tc>
          <w:tcPr>
            <w:tcW w:w="597" w:type="dxa"/>
            <w:vAlign w:val="center"/>
          </w:tcPr>
          <w:p w14:paraId="6303B24C" w14:textId="77777777" w:rsidR="003E3D87" w:rsidRPr="003B3B42" w:rsidRDefault="003E3D87" w:rsidP="003E3D87">
            <w:pPr>
              <w:spacing w:line="0" w:lineRule="atLeast"/>
              <w:jc w:val="center"/>
              <w:rPr>
                <w:rFonts w:ascii="GHEA Grapalat" w:hAnsi="GHEA Grapalat" w:cs="Arial"/>
                <w:sz w:val="16"/>
                <w:szCs w:val="16"/>
                <w:lang w:val="pt-BR"/>
              </w:rPr>
            </w:pPr>
          </w:p>
        </w:tc>
        <w:tc>
          <w:tcPr>
            <w:tcW w:w="740" w:type="dxa"/>
            <w:vAlign w:val="center"/>
          </w:tcPr>
          <w:p w14:paraId="1FDC001A" w14:textId="77777777" w:rsidR="003E3D87" w:rsidRPr="003B3B42" w:rsidRDefault="003E3D87" w:rsidP="003E3D87">
            <w:pPr>
              <w:spacing w:line="0" w:lineRule="atLeast"/>
              <w:jc w:val="center"/>
              <w:rPr>
                <w:rFonts w:ascii="GHEA Grapalat" w:hAnsi="GHEA Grapalat"/>
                <w:sz w:val="16"/>
                <w:szCs w:val="16"/>
              </w:rPr>
            </w:pPr>
          </w:p>
        </w:tc>
        <w:tc>
          <w:tcPr>
            <w:tcW w:w="641" w:type="dxa"/>
            <w:vAlign w:val="center"/>
          </w:tcPr>
          <w:p w14:paraId="55FCADE6" w14:textId="69253E0E" w:rsidR="003E3D87" w:rsidRPr="003B3B42" w:rsidRDefault="003E3D87" w:rsidP="003E3D87">
            <w:pPr>
              <w:spacing w:line="0" w:lineRule="atLeast"/>
              <w:jc w:val="center"/>
              <w:rPr>
                <w:rFonts w:ascii="GHEA Grapalat" w:hAnsi="GHEA Grapalat"/>
                <w:sz w:val="16"/>
                <w:szCs w:val="16"/>
              </w:rPr>
            </w:pPr>
          </w:p>
        </w:tc>
        <w:tc>
          <w:tcPr>
            <w:tcW w:w="641" w:type="dxa"/>
            <w:vAlign w:val="center"/>
          </w:tcPr>
          <w:p w14:paraId="59A84332" w14:textId="11BB48E0" w:rsidR="003E3D87" w:rsidRPr="003B3B42" w:rsidRDefault="003E3D87" w:rsidP="003E3D87">
            <w:pPr>
              <w:spacing w:line="0" w:lineRule="atLeast"/>
              <w:jc w:val="center"/>
              <w:rPr>
                <w:rFonts w:ascii="GHEA Grapalat" w:hAnsi="GHEA Grapalat"/>
                <w:sz w:val="16"/>
                <w:szCs w:val="16"/>
              </w:rPr>
            </w:pPr>
          </w:p>
        </w:tc>
        <w:tc>
          <w:tcPr>
            <w:tcW w:w="641" w:type="dxa"/>
            <w:vAlign w:val="center"/>
          </w:tcPr>
          <w:p w14:paraId="2726AB8F" w14:textId="7B875455" w:rsidR="003E3D87" w:rsidRPr="003B3B42" w:rsidRDefault="003E3D87" w:rsidP="003E3D87">
            <w:pPr>
              <w:spacing w:line="0" w:lineRule="atLeast"/>
              <w:jc w:val="center"/>
              <w:rPr>
                <w:rFonts w:ascii="GHEA Grapalat" w:hAnsi="GHEA Grapalat"/>
                <w:sz w:val="16"/>
                <w:szCs w:val="16"/>
              </w:rPr>
            </w:pPr>
          </w:p>
        </w:tc>
        <w:tc>
          <w:tcPr>
            <w:tcW w:w="642" w:type="dxa"/>
            <w:vAlign w:val="center"/>
          </w:tcPr>
          <w:p w14:paraId="119050FD" w14:textId="297B5562" w:rsidR="003E3D87" w:rsidRPr="003B3B42" w:rsidRDefault="003E3D87" w:rsidP="003E3D87">
            <w:pPr>
              <w:spacing w:line="0" w:lineRule="atLeast"/>
              <w:jc w:val="center"/>
              <w:rPr>
                <w:rFonts w:ascii="GHEA Grapalat" w:hAnsi="GHEA Grapalat"/>
                <w:sz w:val="16"/>
                <w:szCs w:val="16"/>
              </w:rPr>
            </w:pPr>
          </w:p>
        </w:tc>
        <w:tc>
          <w:tcPr>
            <w:tcW w:w="641" w:type="dxa"/>
            <w:vAlign w:val="center"/>
          </w:tcPr>
          <w:p w14:paraId="687FAAB0" w14:textId="4A152D65" w:rsidR="003E3D87" w:rsidRPr="00D05374" w:rsidRDefault="003E3D87" w:rsidP="003E3D87">
            <w:pPr>
              <w:spacing w:line="0" w:lineRule="atLeast"/>
              <w:jc w:val="center"/>
              <w:rPr>
                <w:rFonts w:ascii="GHEA Grapalat" w:hAnsi="GHEA Grapalat"/>
                <w:sz w:val="16"/>
                <w:szCs w:val="16"/>
                <w:lang w:val="hy-AM"/>
              </w:rPr>
            </w:pPr>
          </w:p>
        </w:tc>
        <w:tc>
          <w:tcPr>
            <w:tcW w:w="641" w:type="dxa"/>
            <w:vAlign w:val="center"/>
          </w:tcPr>
          <w:p w14:paraId="04C4054C" w14:textId="5F6F40C8" w:rsidR="003E3D87" w:rsidRPr="00D05374" w:rsidRDefault="003E3D87" w:rsidP="003E3D87">
            <w:pPr>
              <w:spacing w:line="0" w:lineRule="atLeast"/>
              <w:jc w:val="center"/>
              <w:rPr>
                <w:rFonts w:ascii="GHEA Grapalat" w:hAnsi="GHEA Grapalat"/>
                <w:sz w:val="16"/>
                <w:szCs w:val="16"/>
                <w:lang w:val="hy-AM"/>
              </w:rPr>
            </w:pPr>
          </w:p>
        </w:tc>
        <w:tc>
          <w:tcPr>
            <w:tcW w:w="641" w:type="dxa"/>
            <w:vAlign w:val="center"/>
          </w:tcPr>
          <w:p w14:paraId="6F0BE28A" w14:textId="4A880687" w:rsidR="003E3D87" w:rsidRPr="00D05374" w:rsidRDefault="003E3D87" w:rsidP="003E3D87">
            <w:pPr>
              <w:spacing w:line="0" w:lineRule="atLeast"/>
              <w:jc w:val="center"/>
              <w:rPr>
                <w:rFonts w:ascii="GHEA Grapalat" w:hAnsi="GHEA Grapalat"/>
                <w:sz w:val="16"/>
                <w:szCs w:val="16"/>
                <w:lang w:val="hy-AM"/>
              </w:rPr>
            </w:pPr>
          </w:p>
        </w:tc>
        <w:tc>
          <w:tcPr>
            <w:tcW w:w="647" w:type="dxa"/>
            <w:vAlign w:val="center"/>
          </w:tcPr>
          <w:p w14:paraId="35FEAF3C" w14:textId="3D6AF00D" w:rsidR="003E3D87" w:rsidRPr="00D05374" w:rsidRDefault="003E3D87" w:rsidP="003E3D87">
            <w:pPr>
              <w:spacing w:line="0" w:lineRule="atLeast"/>
              <w:jc w:val="center"/>
              <w:rPr>
                <w:rFonts w:ascii="GHEA Grapalat" w:hAnsi="GHEA Grapalat"/>
                <w:sz w:val="16"/>
                <w:szCs w:val="16"/>
                <w:lang w:val="hy-AM"/>
              </w:rPr>
            </w:pPr>
          </w:p>
        </w:tc>
        <w:tc>
          <w:tcPr>
            <w:tcW w:w="647" w:type="dxa"/>
            <w:vAlign w:val="center"/>
          </w:tcPr>
          <w:p w14:paraId="0695683E" w14:textId="6253A196" w:rsidR="003E3D87" w:rsidRPr="00D05374" w:rsidRDefault="003E3D87" w:rsidP="003E3D87">
            <w:pPr>
              <w:spacing w:line="0" w:lineRule="atLeast"/>
              <w:jc w:val="center"/>
              <w:rPr>
                <w:rFonts w:ascii="GHEA Grapalat" w:hAnsi="GHEA Grapalat"/>
                <w:sz w:val="16"/>
                <w:szCs w:val="16"/>
                <w:lang w:val="hy-AM"/>
              </w:rPr>
            </w:pPr>
          </w:p>
        </w:tc>
        <w:tc>
          <w:tcPr>
            <w:tcW w:w="647" w:type="dxa"/>
            <w:vAlign w:val="center"/>
          </w:tcPr>
          <w:p w14:paraId="2CCCC507" w14:textId="263329D8" w:rsidR="003E3D87" w:rsidRPr="00D05374" w:rsidRDefault="003E3D87" w:rsidP="003E3D87">
            <w:pPr>
              <w:spacing w:line="0" w:lineRule="atLeast"/>
              <w:jc w:val="center"/>
              <w:rPr>
                <w:rFonts w:ascii="GHEA Grapalat" w:hAnsi="GHEA Grapalat"/>
                <w:sz w:val="16"/>
                <w:szCs w:val="16"/>
                <w:lang w:val="hy-AM"/>
              </w:rPr>
            </w:pPr>
            <w:r>
              <w:rPr>
                <w:rFonts w:ascii="GHEA Grapalat" w:hAnsi="GHEA Grapalat"/>
                <w:sz w:val="16"/>
                <w:szCs w:val="16"/>
                <w:lang w:val="hy-AM"/>
              </w:rPr>
              <w:t>100</w:t>
            </w:r>
            <w:r>
              <w:rPr>
                <w:rFonts w:ascii="GHEA Grapalat" w:hAnsi="GHEA Grapalat"/>
                <w:sz w:val="16"/>
                <w:szCs w:val="16"/>
                <w:lang w:val="en-US"/>
              </w:rPr>
              <w:t>%</w:t>
            </w:r>
          </w:p>
        </w:tc>
        <w:tc>
          <w:tcPr>
            <w:tcW w:w="1157" w:type="dxa"/>
            <w:vAlign w:val="center"/>
          </w:tcPr>
          <w:p w14:paraId="46AF615A" w14:textId="13D8F90C" w:rsidR="003E3D87" w:rsidRPr="003B3B42" w:rsidRDefault="003E3D87" w:rsidP="003E3D87">
            <w:pPr>
              <w:spacing w:line="0" w:lineRule="atLeast"/>
              <w:jc w:val="center"/>
              <w:rPr>
                <w:rFonts w:ascii="GHEA Grapalat" w:hAnsi="GHEA Grapalat"/>
                <w:sz w:val="16"/>
                <w:szCs w:val="16"/>
              </w:rPr>
            </w:pPr>
            <w:r>
              <w:rPr>
                <w:rFonts w:ascii="GHEA Grapalat" w:hAnsi="GHEA Grapalat"/>
                <w:sz w:val="16"/>
                <w:szCs w:val="16"/>
                <w:lang w:val="hy-AM"/>
              </w:rPr>
              <w:t>100</w:t>
            </w:r>
            <w:r>
              <w:rPr>
                <w:rFonts w:ascii="GHEA Grapalat" w:hAnsi="GHEA Grapalat"/>
                <w:sz w:val="16"/>
                <w:szCs w:val="16"/>
                <w:lang w:val="en-US"/>
              </w:rPr>
              <w:t>%</w:t>
            </w:r>
          </w:p>
        </w:tc>
      </w:tr>
    </w:tbl>
    <w:p w14:paraId="5AC79BB0" w14:textId="77777777"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14:paraId="101D3396" w14:textId="77777777" w:rsidTr="00E22E51">
        <w:trPr>
          <w:jc w:val="center"/>
        </w:trPr>
        <w:tc>
          <w:tcPr>
            <w:tcW w:w="4536" w:type="dxa"/>
          </w:tcPr>
          <w:p w14:paraId="3F58FEA9" w14:textId="77777777" w:rsidR="00462D07" w:rsidRPr="00B138F3" w:rsidRDefault="00462D07" w:rsidP="00462D07">
            <w:pPr>
              <w:widowControl w:val="0"/>
              <w:spacing w:after="160"/>
              <w:jc w:val="center"/>
              <w:rPr>
                <w:rFonts w:ascii="GHEA Grapalat" w:hAnsi="GHEA Grapalat" w:cs="Sylfaen"/>
                <w:b/>
                <w:bCs/>
              </w:rPr>
            </w:pPr>
            <w:r w:rsidRPr="00B138F3">
              <w:rPr>
                <w:rFonts w:ascii="GHEA Grapalat" w:hAnsi="GHEA Grapalat"/>
                <w:b/>
              </w:rPr>
              <w:t>ПОКУПАТЕЛЬ</w:t>
            </w:r>
          </w:p>
          <w:p w14:paraId="542E77BA" w14:textId="77777777" w:rsidR="00462D07" w:rsidRDefault="00462D07" w:rsidP="00462D07">
            <w:pPr>
              <w:widowControl w:val="0"/>
              <w:jc w:val="center"/>
              <w:rPr>
                <w:rFonts w:ascii="GHEA Grapalat" w:hAnsi="GHEA Grapalat"/>
              </w:rPr>
            </w:pPr>
            <w:r w:rsidRPr="00082077">
              <w:rPr>
                <w:rFonts w:ascii="GHEA Grapalat" w:hAnsi="GHEA Grapalat"/>
              </w:rPr>
              <w:t xml:space="preserve">"Коммунальное хозяйство Ани" общины Ани, Ширакский </w:t>
            </w:r>
            <w:proofErr w:type="spellStart"/>
            <w:r w:rsidRPr="00082077">
              <w:rPr>
                <w:rFonts w:ascii="GHEA Grapalat" w:hAnsi="GHEA Grapalat"/>
              </w:rPr>
              <w:t>марз</w:t>
            </w:r>
            <w:proofErr w:type="spellEnd"/>
            <w:r w:rsidRPr="00082077">
              <w:rPr>
                <w:rFonts w:ascii="GHEA Grapalat" w:hAnsi="GHEA Grapalat"/>
              </w:rPr>
              <w:t>, РА</w:t>
            </w:r>
          </w:p>
          <w:p w14:paraId="15B40EB6" w14:textId="77777777" w:rsidR="00462D07" w:rsidRPr="008B4916" w:rsidRDefault="00462D07" w:rsidP="00462D07">
            <w:pPr>
              <w:widowControl w:val="0"/>
              <w:jc w:val="center"/>
              <w:rPr>
                <w:rFonts w:ascii="GHEA Grapalat" w:hAnsi="GHEA Grapalat"/>
              </w:rPr>
            </w:pPr>
            <w:r>
              <w:rPr>
                <w:rFonts w:ascii="GHEA Grapalat" w:hAnsi="GHEA Grapalat"/>
              </w:rPr>
              <w:t xml:space="preserve">РА, ШМ, г. </w:t>
            </w:r>
            <w:proofErr w:type="spellStart"/>
            <w:r>
              <w:rPr>
                <w:rFonts w:ascii="GHEA Grapalat" w:hAnsi="GHEA Grapalat"/>
              </w:rPr>
              <w:t>Маралик</w:t>
            </w:r>
            <w:proofErr w:type="spellEnd"/>
            <w:r>
              <w:rPr>
                <w:rFonts w:ascii="GHEA Grapalat" w:hAnsi="GHEA Grapalat"/>
              </w:rPr>
              <w:t xml:space="preserve">, </w:t>
            </w:r>
            <w:proofErr w:type="spellStart"/>
            <w:r>
              <w:rPr>
                <w:rFonts w:ascii="GHEA Grapalat" w:hAnsi="GHEA Grapalat"/>
              </w:rPr>
              <w:t>Мадатян</w:t>
            </w:r>
            <w:proofErr w:type="spellEnd"/>
            <w:r>
              <w:rPr>
                <w:rFonts w:ascii="GHEA Grapalat" w:hAnsi="GHEA Grapalat"/>
              </w:rPr>
              <w:t xml:space="preserve"> 1</w:t>
            </w:r>
          </w:p>
          <w:p w14:paraId="37A5246C" w14:textId="77777777" w:rsidR="00462D07" w:rsidRPr="00835E90" w:rsidRDefault="00462D07" w:rsidP="00462D07">
            <w:pPr>
              <w:widowControl w:val="0"/>
              <w:jc w:val="center"/>
              <w:rPr>
                <w:rFonts w:ascii="GHEA Grapalat" w:hAnsi="GHEA Grapalat"/>
              </w:rPr>
            </w:pPr>
            <w:r w:rsidRPr="00835E90">
              <w:rPr>
                <w:rFonts w:ascii="GHEA Grapalat" w:hAnsi="GHEA Grapalat"/>
              </w:rPr>
              <w:t>Центральное казначейство</w:t>
            </w:r>
          </w:p>
          <w:p w14:paraId="557327F0" w14:textId="77777777" w:rsidR="00462D07" w:rsidRPr="00F0712A" w:rsidRDefault="00462D07" w:rsidP="00462D07">
            <w:pPr>
              <w:widowControl w:val="0"/>
              <w:jc w:val="center"/>
              <w:rPr>
                <w:rFonts w:ascii="GHEA Grapalat" w:hAnsi="GHEA Grapalat"/>
              </w:rPr>
            </w:pPr>
            <w:r>
              <w:rPr>
                <w:rFonts w:ascii="GHEA Grapalat" w:hAnsi="GHEA Grapalat"/>
              </w:rPr>
              <w:t>НС</w:t>
            </w:r>
            <w:r w:rsidRPr="00835E90">
              <w:rPr>
                <w:rFonts w:ascii="GHEA Grapalat" w:hAnsi="GHEA Grapalat"/>
              </w:rPr>
              <w:t xml:space="preserve"> </w:t>
            </w:r>
            <w:r>
              <w:rPr>
                <w:rFonts w:ascii="GHEA Grapalat" w:hAnsi="GHEA Grapalat"/>
              </w:rPr>
              <w:t>________________</w:t>
            </w:r>
          </w:p>
          <w:p w14:paraId="3DD000D3" w14:textId="77777777" w:rsidR="00462D07" w:rsidRPr="00835E90" w:rsidRDefault="00462D07" w:rsidP="00462D07">
            <w:pPr>
              <w:widowControl w:val="0"/>
              <w:jc w:val="center"/>
              <w:rPr>
                <w:rFonts w:ascii="GHEA Grapalat" w:hAnsi="GHEA Grapalat"/>
              </w:rPr>
            </w:pPr>
            <w:r w:rsidRPr="00B138F3">
              <w:rPr>
                <w:rFonts w:ascii="GHEA Grapalat" w:hAnsi="GHEA Grapalat"/>
              </w:rPr>
              <w:t>УНН</w:t>
            </w:r>
            <w:r w:rsidRPr="00835E90">
              <w:rPr>
                <w:rFonts w:ascii="GHEA Grapalat" w:hAnsi="GHEA Grapalat"/>
              </w:rPr>
              <w:t xml:space="preserve"> 05546246</w:t>
            </w:r>
          </w:p>
          <w:p w14:paraId="6FBC61EF" w14:textId="77777777" w:rsidR="00462D07" w:rsidRPr="00835E90" w:rsidRDefault="00462D07" w:rsidP="00462D07">
            <w:pPr>
              <w:widowControl w:val="0"/>
              <w:jc w:val="center"/>
              <w:rPr>
                <w:rFonts w:ascii="GHEA Grapalat" w:hAnsi="GHEA Grapalat"/>
              </w:rPr>
            </w:pPr>
            <w:r>
              <w:rPr>
                <w:rFonts w:ascii="GHEA Grapalat" w:hAnsi="GHEA Grapalat"/>
              </w:rPr>
              <w:t>директор</w:t>
            </w:r>
            <w:r w:rsidRPr="00835E90">
              <w:rPr>
                <w:rFonts w:ascii="GHEA Grapalat" w:hAnsi="GHEA Grapalat"/>
              </w:rPr>
              <w:t>: А. Карапетян</w:t>
            </w:r>
          </w:p>
          <w:p w14:paraId="29061260" w14:textId="77777777" w:rsidR="00462D07" w:rsidRPr="00835E90" w:rsidRDefault="00462D07" w:rsidP="00462D07">
            <w:pPr>
              <w:widowControl w:val="0"/>
              <w:jc w:val="center"/>
              <w:rPr>
                <w:rFonts w:ascii="GHEA Grapalat" w:hAnsi="GHEA Grapalat"/>
              </w:rPr>
            </w:pPr>
            <w:r w:rsidRPr="00835E90">
              <w:rPr>
                <w:rFonts w:ascii="GHEA Grapalat" w:hAnsi="GHEA Grapalat"/>
              </w:rPr>
              <w:t>__________________________</w:t>
            </w:r>
          </w:p>
          <w:p w14:paraId="68FBACC9" w14:textId="77777777" w:rsidR="00462D07" w:rsidRDefault="00462D07" w:rsidP="00462D07">
            <w:pPr>
              <w:widowControl w:val="0"/>
              <w:spacing w:after="160" w:line="360" w:lineRule="auto"/>
              <w:jc w:val="center"/>
              <w:rPr>
                <w:rFonts w:ascii="GHEA Grapalat" w:hAnsi="GHEA Grapalat"/>
                <w:sz w:val="16"/>
              </w:rPr>
            </w:pPr>
            <w:r w:rsidRPr="00AA5BD2">
              <w:rPr>
                <w:rFonts w:ascii="GHEA Grapalat" w:hAnsi="GHEA Grapalat"/>
                <w:sz w:val="16"/>
              </w:rPr>
              <w:t>/подпись/</w:t>
            </w:r>
          </w:p>
          <w:p w14:paraId="04376AE2" w14:textId="1A2098E7" w:rsidR="00071D1C" w:rsidRPr="00B138F3" w:rsidRDefault="00462D07" w:rsidP="00462D07">
            <w:pPr>
              <w:widowControl w:val="0"/>
              <w:spacing w:after="160"/>
              <w:jc w:val="center"/>
              <w:rPr>
                <w:rFonts w:ascii="GHEA Grapalat" w:hAnsi="GHEA Grapalat"/>
              </w:rPr>
            </w:pPr>
            <w:r w:rsidRPr="00B138F3">
              <w:rPr>
                <w:rFonts w:ascii="GHEA Grapalat" w:hAnsi="GHEA Grapalat"/>
              </w:rPr>
              <w:t>М. П.</w:t>
            </w:r>
          </w:p>
        </w:tc>
        <w:tc>
          <w:tcPr>
            <w:tcW w:w="760" w:type="dxa"/>
          </w:tcPr>
          <w:p w14:paraId="5D0C1320" w14:textId="77777777" w:rsidR="00071D1C" w:rsidRPr="00B138F3" w:rsidRDefault="00071D1C" w:rsidP="00B46D58">
            <w:pPr>
              <w:widowControl w:val="0"/>
              <w:spacing w:after="160"/>
              <w:jc w:val="center"/>
              <w:rPr>
                <w:rFonts w:ascii="GHEA Grapalat" w:hAnsi="GHEA Grapalat"/>
              </w:rPr>
            </w:pPr>
          </w:p>
        </w:tc>
        <w:tc>
          <w:tcPr>
            <w:tcW w:w="4343" w:type="dxa"/>
          </w:tcPr>
          <w:p w14:paraId="3346A737"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14:paraId="3889B4BC" w14:textId="77777777"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14:paraId="15E75C47" w14:textId="77777777"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7CBCA4F" w14:textId="77777777"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14:paraId="4B50B0C6" w14:textId="77777777"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14:paraId="719A6701"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14:paraId="4B6E91B7" w14:textId="77777777"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14:paraId="6BD8F929" w14:textId="77777777"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14:paraId="4F7274D4" w14:textId="77777777" w:rsidTr="007A2020">
        <w:trPr>
          <w:tblCellSpacing w:w="7" w:type="dxa"/>
          <w:jc w:val="center"/>
        </w:trPr>
        <w:tc>
          <w:tcPr>
            <w:tcW w:w="0" w:type="auto"/>
            <w:vAlign w:val="center"/>
          </w:tcPr>
          <w:p w14:paraId="7DDB985F" w14:textId="77777777"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14:paraId="6C7165BA"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14:paraId="55587C1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14:paraId="3E9D715F"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14:paraId="39131C62"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14:paraId="2D34B165"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14:paraId="598648B4"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14:paraId="0FA0198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0BFF23D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14:paraId="560F7906" w14:textId="77777777"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14:paraId="2AA2CDAC"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14:paraId="42B907F1"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14:paraId="74F8BF68" w14:textId="77777777" w:rsidR="0038400D" w:rsidRPr="00B138F3" w:rsidRDefault="0038400D" w:rsidP="00B46D58">
      <w:pPr>
        <w:widowControl w:val="0"/>
        <w:spacing w:after="160"/>
        <w:ind w:firstLine="375"/>
        <w:rPr>
          <w:rFonts w:ascii="GHEA Grapalat" w:hAnsi="GHEA Grapalat"/>
          <w:iCs/>
        </w:rPr>
      </w:pPr>
    </w:p>
    <w:p w14:paraId="05D3E32F" w14:textId="77777777"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14:paraId="2CBF32DB" w14:textId="77777777"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14:paraId="3E0EB88D" w14:textId="77777777"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14:paraId="55CACD84" w14:textId="77777777"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14:paraId="603B280E"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14:paraId="587C7887"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14:paraId="3A28ABE9" w14:textId="77777777"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14:paraId="4557CD74" w14:textId="77777777"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14:paraId="5471C3BD" w14:textId="77777777"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14:paraId="4A649472" w14:textId="77777777" w:rsidTr="00AB4EAB">
        <w:trPr>
          <w:jc w:val="center"/>
        </w:trPr>
        <w:tc>
          <w:tcPr>
            <w:tcW w:w="442" w:type="dxa"/>
            <w:vMerge w:val="restart"/>
            <w:shd w:val="clear" w:color="auto" w:fill="auto"/>
            <w:vAlign w:val="center"/>
          </w:tcPr>
          <w:p w14:paraId="2B6F196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14:paraId="602D7168" w14:textId="77777777"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14:paraId="65516EDE" w14:textId="77777777" w:rsidTr="00AB4EAB">
        <w:trPr>
          <w:jc w:val="center"/>
        </w:trPr>
        <w:tc>
          <w:tcPr>
            <w:tcW w:w="442" w:type="dxa"/>
            <w:vMerge/>
            <w:shd w:val="clear" w:color="auto" w:fill="auto"/>
          </w:tcPr>
          <w:p w14:paraId="0F9FC85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14:paraId="7FD451F1"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14:paraId="0F58833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14:paraId="51AD8CF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14:paraId="0A06F432"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14:paraId="47D2E8AC"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14:paraId="0134E568" w14:textId="77777777"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14:paraId="1DBFCF77" w14:textId="77777777" w:rsidTr="00AB4EAB">
        <w:trPr>
          <w:trHeight w:val="1105"/>
          <w:jc w:val="center"/>
        </w:trPr>
        <w:tc>
          <w:tcPr>
            <w:tcW w:w="442" w:type="dxa"/>
            <w:vMerge/>
            <w:tcBorders>
              <w:bottom w:val="single" w:sz="4" w:space="0" w:color="auto"/>
            </w:tcBorders>
            <w:shd w:val="clear" w:color="auto" w:fill="auto"/>
          </w:tcPr>
          <w:p w14:paraId="00171B5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14:paraId="117F70C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14:paraId="61165C4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14:paraId="31DF236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585EB1C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14:paraId="43D6634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12AB61A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14:paraId="53CEFD3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14:paraId="46D613BB"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14:paraId="701A68F6" w14:textId="77777777" w:rsidTr="00AB4EAB">
        <w:trPr>
          <w:jc w:val="center"/>
        </w:trPr>
        <w:tc>
          <w:tcPr>
            <w:tcW w:w="442" w:type="dxa"/>
            <w:shd w:val="clear" w:color="auto" w:fill="auto"/>
            <w:vAlign w:val="center"/>
          </w:tcPr>
          <w:p w14:paraId="6286DC99"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14:paraId="6AC9C7A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14:paraId="59FD24F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14:paraId="5F80D726"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14:paraId="6CCAB37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14:paraId="37536380"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14:paraId="151CF0CE"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14:paraId="124ED75F"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14:paraId="75A9046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14:paraId="58086C0E" w14:textId="77777777" w:rsidTr="00AB4EAB">
        <w:trPr>
          <w:jc w:val="center"/>
        </w:trPr>
        <w:tc>
          <w:tcPr>
            <w:tcW w:w="442" w:type="dxa"/>
            <w:shd w:val="clear" w:color="auto" w:fill="auto"/>
          </w:tcPr>
          <w:p w14:paraId="4039904A"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14:paraId="7B61488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14:paraId="5E27BD6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14:paraId="359AF7E8"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14:paraId="15255C0C"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14:paraId="5548E6E4"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14:paraId="68CE8AF3"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14:paraId="56B5691D"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14:paraId="088E5967" w14:textId="77777777"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14:paraId="5626324C" w14:textId="77777777" w:rsidR="0038400D" w:rsidRPr="00B138F3" w:rsidRDefault="0038400D" w:rsidP="00B46D58">
      <w:pPr>
        <w:widowControl w:val="0"/>
        <w:spacing w:after="160"/>
        <w:ind w:firstLine="375"/>
        <w:jc w:val="both"/>
        <w:rPr>
          <w:rFonts w:ascii="GHEA Grapalat" w:hAnsi="GHEA Grapalat" w:cs="Arial"/>
          <w:iCs/>
          <w:lang w:val="en-US"/>
        </w:rPr>
      </w:pPr>
    </w:p>
    <w:p w14:paraId="126465F4" w14:textId="77777777"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14:paraId="30A7FB09" w14:textId="77777777"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14:paraId="753B3534" w14:textId="77777777" w:rsidTr="007A2020">
        <w:trPr>
          <w:trHeight w:val="266"/>
          <w:tblCellSpacing w:w="7" w:type="dxa"/>
          <w:jc w:val="center"/>
        </w:trPr>
        <w:tc>
          <w:tcPr>
            <w:tcW w:w="0" w:type="auto"/>
            <w:vAlign w:val="center"/>
          </w:tcPr>
          <w:p w14:paraId="3756675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14:paraId="08C7D4CB"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14:paraId="1175309F" w14:textId="77777777" w:rsidTr="007A2020">
        <w:trPr>
          <w:trHeight w:val="473"/>
          <w:tblCellSpacing w:w="7" w:type="dxa"/>
          <w:jc w:val="center"/>
        </w:trPr>
        <w:tc>
          <w:tcPr>
            <w:tcW w:w="0" w:type="auto"/>
            <w:vAlign w:val="center"/>
          </w:tcPr>
          <w:p w14:paraId="7B74F456" w14:textId="77777777"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14:paraId="50CE8F89"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14:paraId="1F656432"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14:paraId="0FC19B72"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14:paraId="791E81F2" w14:textId="77777777" w:rsidTr="007A2020">
        <w:trPr>
          <w:trHeight w:val="503"/>
          <w:tblCellSpacing w:w="7" w:type="dxa"/>
          <w:jc w:val="center"/>
        </w:trPr>
        <w:tc>
          <w:tcPr>
            <w:tcW w:w="0" w:type="auto"/>
            <w:vAlign w:val="center"/>
          </w:tcPr>
          <w:p w14:paraId="57D6ECD2"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14:paraId="6B4822CE" w14:textId="77777777"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14:paraId="496C35F7" w14:textId="77777777"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14:paraId="575F2BC1" w14:textId="77777777"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14:paraId="141FF2B6" w14:textId="77777777" w:rsidTr="007A2020">
        <w:trPr>
          <w:trHeight w:val="281"/>
          <w:tblCellSpacing w:w="7" w:type="dxa"/>
          <w:jc w:val="center"/>
        </w:trPr>
        <w:tc>
          <w:tcPr>
            <w:tcW w:w="0" w:type="auto"/>
            <w:vAlign w:val="center"/>
          </w:tcPr>
          <w:p w14:paraId="226C2444"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14:paraId="29B80837" w14:textId="77777777"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14:paraId="28AEE398" w14:textId="77777777" w:rsidR="00196F14" w:rsidRPr="00B138F3" w:rsidRDefault="00196F14" w:rsidP="00B46D58">
      <w:pPr>
        <w:widowControl w:val="0"/>
        <w:spacing w:after="160"/>
        <w:jc w:val="right"/>
        <w:rPr>
          <w:rFonts w:ascii="GHEA Grapalat" w:hAnsi="GHEA Grapalat" w:cs="Sylfaen"/>
          <w:b/>
        </w:rPr>
      </w:pPr>
    </w:p>
    <w:p w14:paraId="585E0FE4" w14:textId="77777777" w:rsidR="00196F14" w:rsidRPr="00B138F3" w:rsidRDefault="00196F14" w:rsidP="00B46D58">
      <w:pPr>
        <w:rPr>
          <w:rFonts w:ascii="GHEA Grapalat" w:hAnsi="GHEA Grapalat" w:cs="Sylfaen"/>
          <w:b/>
        </w:rPr>
      </w:pPr>
      <w:r w:rsidRPr="00B138F3">
        <w:rPr>
          <w:rFonts w:ascii="GHEA Grapalat" w:hAnsi="GHEA Grapalat" w:cs="Sylfaen"/>
          <w:b/>
        </w:rPr>
        <w:br w:type="page"/>
      </w:r>
    </w:p>
    <w:p w14:paraId="2B947738" w14:textId="77777777"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14:paraId="79AE6D91" w14:textId="77777777"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14:paraId="33AE45CB"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p>
    <w:p w14:paraId="3FB848CC" w14:textId="77777777"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14:paraId="1BCDA1F6" w14:textId="77777777"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14:paraId="3ACB2AC4" w14:textId="77777777" w:rsidR="00071D1C" w:rsidRPr="00B138F3" w:rsidRDefault="00071D1C" w:rsidP="00B46D58">
      <w:pPr>
        <w:widowControl w:val="0"/>
        <w:tabs>
          <w:tab w:val="left" w:pos="360"/>
          <w:tab w:val="left" w:pos="540"/>
        </w:tabs>
        <w:spacing w:after="160"/>
        <w:jc w:val="center"/>
        <w:rPr>
          <w:rFonts w:ascii="GHEA Grapalat" w:hAnsi="GHEA Grapalat" w:cs="Sylfaen"/>
        </w:rPr>
      </w:pPr>
    </w:p>
    <w:p w14:paraId="1F347739" w14:textId="77777777"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14:paraId="3ACE8D44" w14:textId="77777777"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14:paraId="210E2F17" w14:textId="77777777"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14:paraId="3831407A" w14:textId="77777777"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14:paraId="548347DC" w14:textId="77777777"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14:paraId="4B689DF6" w14:textId="77777777"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14:paraId="0780B472" w14:textId="77777777"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14:paraId="172EA6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6F97373A" w14:textId="77777777"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14:paraId="1F65C4E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3BC34CC" w14:textId="77777777"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642780A"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F03C9EA" w14:textId="77777777"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14:paraId="2FAB5F6D"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E40139C"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B3D0FE8"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1097EEA8" w14:textId="77777777" w:rsidR="00071D1C" w:rsidRPr="00B138F3" w:rsidRDefault="00071D1C" w:rsidP="00B46D58">
            <w:pPr>
              <w:widowControl w:val="0"/>
              <w:spacing w:after="120"/>
              <w:jc w:val="center"/>
              <w:rPr>
                <w:rFonts w:ascii="GHEA Grapalat" w:hAnsi="GHEA Grapalat" w:cs="Sylfaen"/>
                <w:sz w:val="20"/>
                <w:szCs w:val="20"/>
              </w:rPr>
            </w:pPr>
          </w:p>
        </w:tc>
      </w:tr>
      <w:tr w:rsidR="00071D1C" w:rsidRPr="00B138F3" w14:paraId="510859BE"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789B82" w14:textId="77777777"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9F2ABF0" w14:textId="77777777"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DBAC446" w14:textId="77777777" w:rsidR="00071D1C" w:rsidRPr="00B138F3" w:rsidRDefault="00071D1C" w:rsidP="00B46D58">
            <w:pPr>
              <w:widowControl w:val="0"/>
              <w:spacing w:after="120"/>
              <w:jc w:val="center"/>
              <w:rPr>
                <w:rFonts w:ascii="GHEA Grapalat" w:hAnsi="GHEA Grapalat" w:cs="Sylfaen"/>
                <w:sz w:val="20"/>
                <w:szCs w:val="20"/>
              </w:rPr>
            </w:pPr>
          </w:p>
        </w:tc>
      </w:tr>
    </w:tbl>
    <w:p w14:paraId="48679D39" w14:textId="77777777" w:rsidR="00071D1C" w:rsidRPr="00B138F3" w:rsidRDefault="00071D1C" w:rsidP="00B46D58">
      <w:pPr>
        <w:widowControl w:val="0"/>
        <w:tabs>
          <w:tab w:val="left" w:pos="360"/>
          <w:tab w:val="left" w:pos="540"/>
        </w:tabs>
        <w:spacing w:after="160"/>
        <w:jc w:val="both"/>
        <w:rPr>
          <w:rFonts w:ascii="GHEA Grapalat" w:hAnsi="GHEA Grapalat" w:cs="Sylfaen"/>
        </w:rPr>
      </w:pPr>
    </w:p>
    <w:p w14:paraId="4A076D52" w14:textId="77777777"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14:paraId="19F9C5EC" w14:textId="77777777" w:rsidR="00B138F3" w:rsidRDefault="00B138F3" w:rsidP="00B138F3">
      <w:pPr>
        <w:rPr>
          <w:rFonts w:ascii="GHEA Grapalat" w:hAnsi="GHEA Grapalat"/>
        </w:rPr>
      </w:pPr>
      <w:r>
        <w:rPr>
          <w:rFonts w:ascii="GHEA Grapalat" w:hAnsi="GHEA Grapalat"/>
        </w:rPr>
        <w:t xml:space="preserve">                                                       </w:t>
      </w:r>
    </w:p>
    <w:p w14:paraId="1E2AAE20" w14:textId="77777777"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14:paraId="6666CEB9" w14:textId="77777777"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14:paraId="780C3A73" w14:textId="77777777" w:rsidTr="007072C5">
        <w:tc>
          <w:tcPr>
            <w:tcW w:w="4450" w:type="dxa"/>
          </w:tcPr>
          <w:p w14:paraId="11158BE4"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14:paraId="02A466E6" w14:textId="77777777"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14:paraId="082B5721" w14:textId="77777777"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14:paraId="01BA2F16" w14:textId="77777777"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14:paraId="67C7614F" w14:textId="77777777" w:rsidTr="00E22E51">
        <w:trPr>
          <w:tblCellSpacing w:w="7" w:type="dxa"/>
          <w:jc w:val="center"/>
        </w:trPr>
        <w:tc>
          <w:tcPr>
            <w:tcW w:w="0" w:type="auto"/>
            <w:vAlign w:val="center"/>
          </w:tcPr>
          <w:p w14:paraId="5EAD04E8"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2EA20EAD"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14:paraId="1A19DDE3"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6D621B8A"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14:paraId="38C53DFC" w14:textId="77777777" w:rsidTr="00E22E51">
        <w:trPr>
          <w:tblCellSpacing w:w="7" w:type="dxa"/>
          <w:jc w:val="center"/>
        </w:trPr>
        <w:tc>
          <w:tcPr>
            <w:tcW w:w="0" w:type="auto"/>
            <w:vAlign w:val="center"/>
          </w:tcPr>
          <w:p w14:paraId="66ED0E5B"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14:paraId="2F4CA029"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14:paraId="29A91C56" w14:textId="77777777"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14:paraId="57B0E81B" w14:textId="77777777"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14:paraId="01E7AECA" w14:textId="77777777" w:rsidR="00071D1C" w:rsidRDefault="00071D1C" w:rsidP="00B46D58">
      <w:pPr>
        <w:widowControl w:val="0"/>
        <w:spacing w:after="160"/>
        <w:ind w:left="-142" w:firstLine="142"/>
        <w:jc w:val="center"/>
        <w:rPr>
          <w:rFonts w:ascii="GHEA Grapalat" w:hAnsi="GHEA Grapalat" w:cs="Sylfaen"/>
          <w:b/>
        </w:rPr>
      </w:pPr>
    </w:p>
    <w:p w14:paraId="30291E60" w14:textId="77777777" w:rsidR="00AA0F9A" w:rsidRPr="00BA20A0" w:rsidRDefault="00296DAD" w:rsidP="00AA0F9A">
      <w:pPr>
        <w:widowControl w:val="0"/>
        <w:jc w:val="right"/>
        <w:rPr>
          <w:rFonts w:ascii="GHEA Grapalat" w:hAnsi="GHEA Grapalat" w:cs="Sylfaen"/>
          <w:i/>
        </w:rPr>
      </w:pPr>
      <w:proofErr w:type="spellStart"/>
      <w:r>
        <w:rPr>
          <w:rFonts w:ascii="GHEA Grapalat" w:hAnsi="GHEA Grapalat"/>
          <w:i/>
        </w:rPr>
        <w:t>П</w:t>
      </w:r>
      <w:r w:rsidR="00AA0F9A" w:rsidRPr="00BA20A0">
        <w:rPr>
          <w:rFonts w:ascii="GHEA Grapalat" w:hAnsi="GHEA Grapalat"/>
          <w:i/>
        </w:rPr>
        <w:t>иложение</w:t>
      </w:r>
      <w:proofErr w:type="spellEnd"/>
      <w:r w:rsidR="00AA0F9A" w:rsidRPr="00BA20A0">
        <w:rPr>
          <w:rFonts w:ascii="GHEA Grapalat" w:hAnsi="GHEA Grapalat"/>
          <w:i/>
        </w:rPr>
        <w:t xml:space="preserve"> № 4</w:t>
      </w:r>
    </w:p>
    <w:p w14:paraId="347F1C0C" w14:textId="77777777"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0B63DAAB" w14:textId="77777777" w:rsidR="00AA0F9A" w:rsidRPr="00BA20A0" w:rsidRDefault="00AA0F9A" w:rsidP="00AA0F9A">
      <w:pPr>
        <w:jc w:val="center"/>
        <w:rPr>
          <w:rFonts w:ascii="GHEA Grapalat" w:hAnsi="GHEA Grapalat" w:cs="GHEA Grapalat"/>
        </w:rPr>
      </w:pPr>
    </w:p>
    <w:p w14:paraId="10C89197" w14:textId="77777777"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14:paraId="7985FB8F" w14:textId="77777777" w:rsidR="00AA0F9A" w:rsidRPr="00BA20A0" w:rsidRDefault="00AA0F9A" w:rsidP="00AA0F9A">
      <w:pPr>
        <w:jc w:val="center"/>
        <w:rPr>
          <w:rFonts w:ascii="GHEA Grapalat" w:hAnsi="GHEA Grapalat" w:cs="GHEA Grapalat"/>
          <w:lang w:val="hy-AM"/>
        </w:rPr>
      </w:pPr>
    </w:p>
    <w:p w14:paraId="24109583" w14:textId="77777777"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2B44801C" w14:textId="77777777"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7DF36A84" w14:textId="77777777" w:rsidR="00AA0F9A" w:rsidRPr="00BA20A0" w:rsidRDefault="00AA0F9A" w:rsidP="00AA0F9A">
      <w:pPr>
        <w:rPr>
          <w:rFonts w:ascii="GHEA Grapalat" w:hAnsi="GHEA Grapalat"/>
          <w:vertAlign w:val="superscript"/>
          <w:lang w:val="es-ES"/>
        </w:rPr>
      </w:pPr>
    </w:p>
    <w:p w14:paraId="7E4A3A91" w14:textId="77777777" w:rsidR="00AA0F9A" w:rsidRPr="00BA20A0" w:rsidRDefault="00AA0F9A" w:rsidP="00AA0F9A">
      <w:pPr>
        <w:pStyle w:val="ListParagraph"/>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00B5CD2F" w14:textId="77777777"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598D24F7" w14:textId="77777777"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w:t>
      </w:r>
      <w:proofErr w:type="gramStart"/>
      <w:r w:rsidRPr="00BA20A0">
        <w:rPr>
          <w:rFonts w:ascii="GHEA Grapalat" w:hAnsi="GHEA Grapalat" w:cs="Sylfaen"/>
          <w:sz w:val="20"/>
          <w:szCs w:val="20"/>
        </w:rPr>
        <w:t xml:space="preserve">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w:t>
      </w:r>
      <w:proofErr w:type="gramEnd"/>
      <w:r w:rsidRPr="00BA20A0">
        <w:rPr>
          <w:rFonts w:ascii="GHEA Grapalat" w:hAnsi="GHEA Grapalat"/>
          <w:i/>
          <w:sz w:val="20"/>
          <w:szCs w:val="20"/>
          <w:lang w:val="af-ZA"/>
        </w:rPr>
        <w:t>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16D00DF9" w14:textId="77777777"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46B4BA29" w14:textId="77777777"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w:t>
      </w:r>
      <w:proofErr w:type="gramStart"/>
      <w:r w:rsidRPr="00BA20A0">
        <w:rPr>
          <w:rFonts w:ascii="GHEA Grapalat" w:hAnsi="GHEA Grapalat" w:cs="Sylfaen"/>
          <w:sz w:val="20"/>
          <w:szCs w:val="20"/>
          <w:lang w:val="es-ES"/>
        </w:rPr>
        <w:t xml:space="preserve">20  </w:t>
      </w:r>
      <w:r w:rsidRPr="00BA20A0">
        <w:rPr>
          <w:rFonts w:ascii="GHEA Grapalat" w:hAnsi="GHEA Grapalat" w:cs="Sylfaen"/>
          <w:sz w:val="20"/>
          <w:szCs w:val="20"/>
        </w:rPr>
        <w:t>года</w:t>
      </w:r>
      <w:proofErr w:type="gramEnd"/>
      <w:r w:rsidRPr="00BA20A0">
        <w:rPr>
          <w:rFonts w:ascii="GHEA Grapalat" w:hAnsi="GHEA Grapalat" w:cs="Sylfaen"/>
          <w:sz w:val="20"/>
          <w:szCs w:val="20"/>
        </w:rPr>
        <w:t xml:space="preserve">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1E569349" w14:textId="77777777" w:rsidR="00AA0F9A" w:rsidRPr="00BA20A0" w:rsidRDefault="00AA0F9A" w:rsidP="00AA0F9A">
      <w:pPr>
        <w:rPr>
          <w:rFonts w:ascii="GHEA Grapalat" w:hAnsi="GHEA Grapalat" w:cs="Sylfaen"/>
          <w:sz w:val="20"/>
          <w:szCs w:val="20"/>
          <w:lang w:val="es-ES"/>
        </w:rPr>
      </w:pPr>
    </w:p>
    <w:p w14:paraId="7A5D0992" w14:textId="77777777" w:rsidR="00AA0F9A" w:rsidRPr="00BA20A0" w:rsidRDefault="00AA0F9A" w:rsidP="00AA0F9A">
      <w:pPr>
        <w:pStyle w:val="ListParagraph"/>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условиями изложенными в пункте </w:t>
      </w:r>
      <w:proofErr w:type="gramStart"/>
      <w:r w:rsidRPr="00BA20A0">
        <w:rPr>
          <w:rFonts w:ascii="GHEA Grapalat" w:hAnsi="GHEA Grapalat" w:cs="Sylfaen"/>
          <w:sz w:val="20"/>
          <w:szCs w:val="20"/>
        </w:rPr>
        <w:t>8.12 .</w:t>
      </w:r>
      <w:proofErr w:type="gramEnd"/>
    </w:p>
    <w:p w14:paraId="5E450CC4" w14:textId="77777777" w:rsidR="00AA0F9A" w:rsidRPr="00BA20A0" w:rsidRDefault="00AA0F9A" w:rsidP="00AA0F9A">
      <w:pPr>
        <w:jc w:val="center"/>
        <w:rPr>
          <w:rFonts w:ascii="GHEA Grapalat" w:hAnsi="GHEA Grapalat" w:cs="GHEA Grapalat"/>
          <w:lang w:val="es-ES"/>
        </w:rPr>
      </w:pPr>
    </w:p>
    <w:p w14:paraId="1A07963E" w14:textId="77777777" w:rsidR="00AA0F9A" w:rsidRPr="00BA20A0" w:rsidRDefault="00AA0F9A" w:rsidP="00AA0F9A">
      <w:pPr>
        <w:jc w:val="center"/>
        <w:rPr>
          <w:rFonts w:ascii="GHEA Grapalat" w:hAnsi="GHEA Grapalat" w:cs="Sylfaen"/>
          <w:b/>
          <w:lang w:val="es-ES"/>
        </w:rPr>
      </w:pPr>
    </w:p>
    <w:p w14:paraId="301B969A" w14:textId="77777777"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2D6D4FC3" w14:textId="77777777"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5599C00F" w14:textId="77777777"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14:paraId="0669DF96"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26B332B1" w14:textId="77777777"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43AC88CB" w14:textId="77777777" w:rsidR="00AA0F9A" w:rsidRPr="00BA20A0" w:rsidRDefault="00AA0F9A" w:rsidP="00AA0F9A">
      <w:pPr>
        <w:jc w:val="center"/>
        <w:rPr>
          <w:rFonts w:ascii="GHEA Grapalat" w:hAnsi="GHEA Grapalat" w:cs="Sylfaen"/>
          <w:sz w:val="16"/>
          <w:szCs w:val="16"/>
          <w:lang w:val="es-ES"/>
        </w:rPr>
      </w:pPr>
    </w:p>
    <w:p w14:paraId="4D089B14" w14:textId="77777777"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w:t>
      </w:r>
      <w:proofErr w:type="gramStart"/>
      <w:r w:rsidRPr="00BA20A0">
        <w:rPr>
          <w:rFonts w:ascii="GHEA Grapalat" w:hAnsi="GHEA Grapalat" w:cs="Sylfaen"/>
          <w:sz w:val="20"/>
          <w:szCs w:val="20"/>
          <w:lang w:val="es-ES"/>
        </w:rPr>
        <w:t xml:space="preserve">20  </w:t>
      </w:r>
      <w:r w:rsidRPr="00BA20A0">
        <w:rPr>
          <w:rFonts w:ascii="GHEA Grapalat" w:hAnsi="GHEA Grapalat" w:cs="Sylfaen"/>
          <w:sz w:val="20"/>
          <w:szCs w:val="20"/>
        </w:rPr>
        <w:t>г.</w:t>
      </w:r>
      <w:proofErr w:type="gramEnd"/>
      <w:r w:rsidRPr="00BA20A0">
        <w:rPr>
          <w:rFonts w:ascii="GHEA Grapalat" w:hAnsi="GHEA Grapalat"/>
          <w:sz w:val="20"/>
          <w:lang w:val="hy-AM"/>
        </w:rPr>
        <w:tab/>
        <w:t xml:space="preserve"> </w:t>
      </w:r>
    </w:p>
    <w:p w14:paraId="5E32251B" w14:textId="77777777" w:rsidR="00AA0F9A" w:rsidRPr="00C60645" w:rsidRDefault="00AA0F9A" w:rsidP="00AA0F9A">
      <w:pPr>
        <w:jc w:val="center"/>
        <w:rPr>
          <w:ins w:id="15" w:author="Inesa Kocharyan" w:date="2025-02-19T10:39:00Z"/>
          <w:rFonts w:ascii="GHEA Grapalat" w:hAnsi="GHEA Grapalat" w:cs="Sylfaen"/>
          <w:b/>
          <w:lang w:val="es-ES"/>
        </w:rPr>
      </w:pPr>
    </w:p>
    <w:p w14:paraId="44C66AA7" w14:textId="77777777"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EA219" w14:textId="77777777" w:rsidR="000308A9" w:rsidRDefault="000308A9">
      <w:r>
        <w:separator/>
      </w:r>
    </w:p>
  </w:endnote>
  <w:endnote w:type="continuationSeparator" w:id="0">
    <w:p w14:paraId="2A386370" w14:textId="77777777" w:rsidR="000308A9" w:rsidRDefault="00030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4027879"/>
      <w:docPartObj>
        <w:docPartGallery w:val="Page Numbers (Bottom of Page)"/>
        <w:docPartUnique/>
      </w:docPartObj>
    </w:sdtPr>
    <w:sdtEndPr>
      <w:rPr>
        <w:rFonts w:ascii="GHEA Grapalat" w:hAnsi="GHEA Grapalat"/>
        <w:sz w:val="24"/>
        <w:szCs w:val="24"/>
      </w:rPr>
    </w:sdtEndPr>
    <w:sdtContent>
      <w:p w14:paraId="184976AB" w14:textId="77777777" w:rsidR="006D2CDF" w:rsidRPr="00C861E9" w:rsidRDefault="006D2C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85D0D">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85452" w14:textId="77777777" w:rsidR="000308A9" w:rsidRDefault="000308A9">
      <w:r>
        <w:separator/>
      </w:r>
    </w:p>
  </w:footnote>
  <w:footnote w:type="continuationSeparator" w:id="0">
    <w:p w14:paraId="55B2A36C" w14:textId="77777777" w:rsidR="000308A9" w:rsidRDefault="000308A9">
      <w:r>
        <w:continuationSeparator/>
      </w:r>
    </w:p>
  </w:footnote>
  <w:footnote w:id="1">
    <w:p w14:paraId="7A4BC2E3" w14:textId="77777777" w:rsidR="006D2CDF" w:rsidRPr="00A31673" w:rsidRDefault="006D2C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7EF47A1A" w14:textId="77777777" w:rsidR="006D2CDF" w:rsidRPr="008416BA" w:rsidRDefault="006D2CD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03FD2B37" w14:textId="77777777" w:rsidR="006D2CDF" w:rsidRDefault="006D2CDF" w:rsidP="006B3E56">
      <w:pPr>
        <w:jc w:val="both"/>
      </w:pPr>
    </w:p>
    <w:p w14:paraId="226F8286"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-участник</w:t>
      </w:r>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14:paraId="2AEF023B"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14:paraId="2E356A13" w14:textId="77777777"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233302C" w14:textId="77777777" w:rsidR="006D2CDF" w:rsidRDefault="006D2CDF" w:rsidP="00637230">
      <w:pPr>
        <w:jc w:val="both"/>
        <w:rPr>
          <w:rFonts w:asciiTheme="minorHAnsi" w:hAnsiTheme="minorHAnsi"/>
          <w:lang w:val="af-ZA"/>
        </w:rPr>
      </w:pPr>
    </w:p>
  </w:footnote>
  <w:footnote w:id="3">
    <w:p w14:paraId="10CBD696" w14:textId="77777777" w:rsidR="006D2CDF" w:rsidRPr="00A25D1B" w:rsidRDefault="006D2CDF"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4">
    <w:p w14:paraId="76F400B8" w14:textId="77777777" w:rsidR="006D2CDF" w:rsidRPr="00DC619D" w:rsidRDefault="006D2CDF"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5">
    <w:p w14:paraId="09CC96F2" w14:textId="77777777" w:rsidR="006D2CDF" w:rsidRPr="00D3436F" w:rsidRDefault="006D2C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08C77E63" w14:textId="77777777" w:rsidR="006D2CDF" w:rsidRPr="00D3436F" w:rsidRDefault="006D2CDF">
      <w:pPr>
        <w:pStyle w:val="FootnoteText"/>
        <w:rPr>
          <w:lang w:val="es-ES"/>
        </w:rPr>
      </w:pPr>
    </w:p>
  </w:footnote>
  <w:footnote w:id="6">
    <w:p w14:paraId="755CD18B" w14:textId="77777777" w:rsidR="006D2CDF" w:rsidRPr="008842CE" w:rsidRDefault="006D2CD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04DFB963" w14:textId="77777777" w:rsidR="006D2CDF" w:rsidRPr="008842CE" w:rsidRDefault="006D2CDF" w:rsidP="003D2FE2">
      <w:pPr>
        <w:pStyle w:val="FootnoteText"/>
        <w:jc w:val="both"/>
        <w:rPr>
          <w:rFonts w:ascii="GHEA Grapalat" w:hAnsi="GHEA Grapalat"/>
        </w:rPr>
      </w:pPr>
    </w:p>
  </w:footnote>
  <w:footnote w:id="7">
    <w:p w14:paraId="15D7B00F" w14:textId="77777777" w:rsidR="006D2CDF" w:rsidRPr="008842CE" w:rsidRDefault="006D2CDF" w:rsidP="003D2FE2">
      <w:pPr>
        <w:pStyle w:val="FootnoteText"/>
        <w:jc w:val="both"/>
      </w:pPr>
    </w:p>
  </w:footnote>
  <w:footnote w:id="8">
    <w:p w14:paraId="5A521596" w14:textId="77777777" w:rsidR="006D2CDF" w:rsidRPr="008842CE" w:rsidRDefault="006D2CDF"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A1314E1" w14:textId="77777777" w:rsidR="006D2CDF" w:rsidRPr="008842CE" w:rsidRDefault="006D2CDF" w:rsidP="000A214C">
      <w:pPr>
        <w:pStyle w:val="FootnoteText"/>
        <w:jc w:val="both"/>
        <w:rPr>
          <w:rFonts w:ascii="GHEA Grapalat" w:hAnsi="GHEA Grapalat"/>
        </w:rPr>
      </w:pPr>
    </w:p>
  </w:footnote>
  <w:footnote w:id="9">
    <w:p w14:paraId="6914B91A" w14:textId="77777777" w:rsidR="006D2CDF" w:rsidRPr="008842CE" w:rsidRDefault="006D2CDF" w:rsidP="000A214C">
      <w:pPr>
        <w:pStyle w:val="FootnoteText"/>
        <w:jc w:val="both"/>
      </w:pPr>
    </w:p>
  </w:footnote>
  <w:footnote w:id="10">
    <w:p w14:paraId="45C553A0" w14:textId="77777777" w:rsidR="006D2CDF" w:rsidRPr="008842CE" w:rsidRDefault="006D2CDF"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1">
    <w:p w14:paraId="3E25FA71" w14:textId="77777777" w:rsidR="006D2CDF" w:rsidRDefault="006D2CDF" w:rsidP="00D3436F">
      <w:pPr>
        <w:pStyle w:val="FootnoteText"/>
        <w:widowControl w:val="0"/>
        <w:jc w:val="both"/>
        <w:rPr>
          <w:ins w:id="10"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14:paraId="5205884F" w14:textId="77777777" w:rsidR="006D2CDF" w:rsidRPr="00F21C0D" w:rsidRDefault="006D2CDF" w:rsidP="00D3436F">
      <w:pPr>
        <w:pStyle w:val="FootnoteText"/>
        <w:widowControl w:val="0"/>
        <w:jc w:val="both"/>
        <w:rPr>
          <w:lang w:val="hy-AM"/>
        </w:rPr>
      </w:pPr>
    </w:p>
  </w:footnote>
  <w:footnote w:id="12">
    <w:p w14:paraId="4BDDEB67" w14:textId="77777777" w:rsidR="006D2CDF" w:rsidRPr="00402BC3" w:rsidRDefault="006D2CDF"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1B9CA7E3" w14:textId="77777777" w:rsidR="006D2CDF" w:rsidRPr="00552088" w:rsidRDefault="006D2CDF"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3E15E4B" w14:textId="77777777" w:rsidR="006D2CDF" w:rsidRPr="00D3436F" w:rsidRDefault="006D2CDF">
      <w:pPr>
        <w:pStyle w:val="FootnoteText"/>
        <w:rPr>
          <w:lang w:val="hy-AM"/>
        </w:rPr>
      </w:pPr>
    </w:p>
  </w:footnote>
  <w:footnote w:id="13">
    <w:p w14:paraId="57EB513D" w14:textId="77777777" w:rsidR="006D2CDF" w:rsidRPr="008842CE" w:rsidRDefault="006D2CDF"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799883DF" w14:textId="77777777" w:rsidR="006D2CDF" w:rsidRPr="00D3436F" w:rsidRDefault="006D2CDF">
      <w:pPr>
        <w:pStyle w:val="FootnoteText"/>
        <w:rPr>
          <w:lang w:val="hy-AM"/>
        </w:rPr>
      </w:pPr>
    </w:p>
  </w:footnote>
  <w:footnote w:id="14">
    <w:p w14:paraId="6B0805BC" w14:textId="77777777" w:rsidR="006D2CDF" w:rsidRPr="00D3436F" w:rsidRDefault="006D2CD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5">
    <w:p w14:paraId="2DD0E3BA" w14:textId="77777777" w:rsidR="006D2CDF" w:rsidRPr="008842CE" w:rsidRDefault="006D2CD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1BD15BC" w14:textId="77777777" w:rsidR="006D2CDF" w:rsidRPr="00D3436F" w:rsidRDefault="006D2CDF">
      <w:pPr>
        <w:pStyle w:val="FootnoteText"/>
        <w:rPr>
          <w:lang w:val="hy-AM"/>
        </w:rPr>
      </w:pPr>
    </w:p>
  </w:footnote>
  <w:footnote w:id="16">
    <w:p w14:paraId="0DF7ABDC" w14:textId="77777777" w:rsidR="006D2CDF" w:rsidRPr="00E861BF" w:rsidRDefault="006D2CD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del w:id="14" w:author="Inesa Kocharyan" w:date="2023-07-07T17:10:00Z">
        <w:r w:rsidRPr="008842CE" w:rsidDel="00B733F3">
          <w:rPr>
            <w:rFonts w:ascii="GHEA Grapalat" w:hAnsi="GHEA Grapalat"/>
            <w:i/>
          </w:rPr>
          <w:delText xml:space="preserve"> Окончательный срок поставки не может быть позднее </w:delText>
        </w:r>
        <w:r w:rsidRPr="00D3436F" w:rsidDel="00B733F3">
          <w:rPr>
            <w:rFonts w:ascii="GHEA Grapalat" w:hAnsi="GHEA Grapalat"/>
            <w:i/>
          </w:rPr>
          <w:delText>2</w:delText>
        </w:r>
        <w:r w:rsidRPr="008842CE" w:rsidDel="00B733F3">
          <w:rPr>
            <w:rFonts w:ascii="GHEA Grapalat" w:hAnsi="GHEA Grapalat"/>
            <w:i/>
          </w:rPr>
          <w:delText>5 декабря данного года</w:delText>
        </w:r>
      </w:del>
      <w:r w:rsidRPr="008842CE">
        <w:rPr>
          <w:rFonts w:ascii="GHEA Grapalat" w:hAnsi="GHEA Grapalat"/>
          <w:i/>
        </w:rPr>
        <w:t>.</w:t>
      </w:r>
    </w:p>
  </w:footnote>
  <w:footnote w:id="17">
    <w:p w14:paraId="3BB62765" w14:textId="77777777" w:rsidR="00E129CC" w:rsidRPr="00C84B20" w:rsidRDefault="00E129CC" w:rsidP="00E129CC">
      <w:pPr>
        <w:pStyle w:val="FootnoteText"/>
        <w:widowControl w:val="0"/>
        <w:jc w:val="both"/>
        <w:rPr>
          <w:rFonts w:ascii="GHEA Grapalat" w:hAnsi="GHEA Grapalat"/>
          <w:i/>
        </w:rPr>
      </w:pPr>
      <w:r w:rsidRPr="00C84B20">
        <w:rPr>
          <w:rFonts w:ascii="GHEA Grapalat" w:hAnsi="GHEA Grapalat"/>
          <w:i/>
        </w:rPr>
        <w:t>*</w:t>
      </w:r>
      <w:proofErr w:type="gramStart"/>
      <w:r w:rsidRPr="00C84B20">
        <w:rPr>
          <w:rFonts w:ascii="GHEA Grapalat" w:hAnsi="GHEA Grapalat"/>
          <w:i/>
        </w:rPr>
        <w:t>*  Если</w:t>
      </w:r>
      <w:proofErr w:type="gramEnd"/>
      <w:r w:rsidRPr="00C84B20">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56122056" w14:textId="77777777" w:rsidR="00E129CC" w:rsidRDefault="00E129CC" w:rsidP="00E129CC">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14:paraId="106F6A7F" w14:textId="77777777" w:rsidR="00E129CC" w:rsidRPr="00E861BF" w:rsidRDefault="00E129CC" w:rsidP="00E129CC">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8">
    <w:p w14:paraId="1D554927" w14:textId="77777777" w:rsidR="00E129CC" w:rsidRPr="00E861BF" w:rsidRDefault="00E129CC" w:rsidP="00E129CC">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9">
    <w:p w14:paraId="7853DB82" w14:textId="77777777" w:rsidR="006D2CDF" w:rsidRPr="008842CE" w:rsidRDefault="006D2CDF"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557F10"/>
    <w:multiLevelType w:val="hybridMultilevel"/>
    <w:tmpl w:val="D9785AF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A04316"/>
    <w:multiLevelType w:val="hybridMultilevel"/>
    <w:tmpl w:val="B0B245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7AB404E"/>
    <w:multiLevelType w:val="hybridMultilevel"/>
    <w:tmpl w:val="557A8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E85223"/>
    <w:multiLevelType w:val="hybridMultilevel"/>
    <w:tmpl w:val="A2F8A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20B2EC0"/>
    <w:multiLevelType w:val="hybridMultilevel"/>
    <w:tmpl w:val="8FB81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9" w15:restartNumberingAfterBreak="0">
    <w:nsid w:val="320D61B5"/>
    <w:multiLevelType w:val="hybridMultilevel"/>
    <w:tmpl w:val="1EE80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3D646C56"/>
    <w:multiLevelType w:val="hybridMultilevel"/>
    <w:tmpl w:val="CD82A54A"/>
    <w:lvl w:ilvl="0" w:tplc="740C9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04E2F88"/>
    <w:multiLevelType w:val="hybridMultilevel"/>
    <w:tmpl w:val="CD82A54A"/>
    <w:lvl w:ilvl="0" w:tplc="740C9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440818E2"/>
    <w:multiLevelType w:val="hybridMultilevel"/>
    <w:tmpl w:val="B1C0C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036BD6"/>
    <w:multiLevelType w:val="hybridMultilevel"/>
    <w:tmpl w:val="5784E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6" w15:restartNumberingAfterBreak="0">
    <w:nsid w:val="60711380"/>
    <w:multiLevelType w:val="hybridMultilevel"/>
    <w:tmpl w:val="1EE80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3B305A5"/>
    <w:multiLevelType w:val="hybridMultilevel"/>
    <w:tmpl w:val="74B4A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9703AA1"/>
    <w:multiLevelType w:val="hybridMultilevel"/>
    <w:tmpl w:val="F5FED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32"/>
  </w:num>
  <w:num w:numId="2">
    <w:abstractNumId w:val="14"/>
  </w:num>
  <w:num w:numId="3">
    <w:abstractNumId w:val="31"/>
  </w:num>
  <w:num w:numId="4">
    <w:abstractNumId w:val="22"/>
  </w:num>
  <w:num w:numId="5">
    <w:abstractNumId w:val="37"/>
  </w:num>
  <w:num w:numId="6">
    <w:abstractNumId w:val="32"/>
    <w:lvlOverride w:ilvl="0">
      <w:startOverride w:val="1"/>
    </w:lvlOverride>
    <w:lvlOverride w:ilvl="1"/>
    <w:lvlOverride w:ilvl="2"/>
    <w:lvlOverride w:ilvl="3"/>
    <w:lvlOverride w:ilvl="4"/>
    <w:lvlOverride w:ilvl="5"/>
    <w:lvlOverride w:ilvl="6"/>
    <w:lvlOverride w:ilvl="7"/>
    <w:lvlOverride w:ilvl="8"/>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0"/>
  </w:num>
  <w:num w:numId="12">
    <w:abstractNumId w:val="43"/>
  </w:num>
  <w:num w:numId="13">
    <w:abstractNumId w:val="41"/>
  </w:num>
  <w:num w:numId="14">
    <w:abstractNumId w:val="17"/>
  </w:num>
  <w:num w:numId="15">
    <w:abstractNumId w:val="42"/>
  </w:num>
  <w:num w:numId="16">
    <w:abstractNumId w:val="21"/>
  </w:num>
  <w:num w:numId="17">
    <w:abstractNumId w:val="8"/>
  </w:num>
  <w:num w:numId="18">
    <w:abstractNumId w:val="1"/>
  </w:num>
  <w:num w:numId="19">
    <w:abstractNumId w:val="24"/>
  </w:num>
  <w:num w:numId="20">
    <w:abstractNumId w:val="24"/>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9"/>
  </w:num>
  <w:num w:numId="24">
    <w:abstractNumId w:val="30"/>
  </w:num>
  <w:num w:numId="25">
    <w:abstractNumId w:val="16"/>
  </w:num>
  <w:num w:numId="26">
    <w:abstractNumId w:val="5"/>
  </w:num>
  <w:num w:numId="27">
    <w:abstractNumId w:val="4"/>
  </w:num>
  <w:num w:numId="28">
    <w:abstractNumId w:val="0"/>
  </w:num>
  <w:num w:numId="29">
    <w:abstractNumId w:val="11"/>
  </w:num>
  <w:num w:numId="30">
    <w:abstractNumId w:val="39"/>
  </w:num>
  <w:num w:numId="31">
    <w:abstractNumId w:val="34"/>
  </w:num>
  <w:num w:numId="32">
    <w:abstractNumId w:val="35"/>
  </w:num>
  <w:num w:numId="33">
    <w:abstractNumId w:val="18"/>
  </w:num>
  <w:num w:numId="34">
    <w:abstractNumId w:val="3"/>
  </w:num>
  <w:num w:numId="35">
    <w:abstractNumId w:val="38"/>
  </w:num>
  <w:num w:numId="36">
    <w:abstractNumId w:val="6"/>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28"/>
  </w:num>
  <w:num w:numId="40">
    <w:abstractNumId w:val="40"/>
  </w:num>
  <w:num w:numId="41">
    <w:abstractNumId w:val="12"/>
  </w:num>
  <w:num w:numId="42">
    <w:abstractNumId w:val="15"/>
  </w:num>
  <w:num w:numId="43">
    <w:abstractNumId w:val="13"/>
  </w:num>
  <w:num w:numId="44">
    <w:abstractNumId w:val="2"/>
  </w:num>
  <w:num w:numId="45">
    <w:abstractNumId w:val="19"/>
  </w:num>
  <w:num w:numId="46">
    <w:abstractNumId w:val="25"/>
  </w:num>
  <w:num w:numId="47">
    <w:abstractNumId w:val="27"/>
  </w:num>
  <w:num w:numId="48">
    <w:abstractNumId w:val="36"/>
  </w:num>
  <w:num w:numId="49">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16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8A9"/>
    <w:rsid w:val="00030D40"/>
    <w:rsid w:val="000312D9"/>
    <w:rsid w:val="000313A6"/>
    <w:rsid w:val="000316DF"/>
    <w:rsid w:val="00032D7E"/>
    <w:rsid w:val="000330A3"/>
    <w:rsid w:val="00033946"/>
    <w:rsid w:val="00033B20"/>
    <w:rsid w:val="00033F41"/>
    <w:rsid w:val="00034CED"/>
    <w:rsid w:val="00037DDE"/>
    <w:rsid w:val="000408D8"/>
    <w:rsid w:val="00040F6C"/>
    <w:rsid w:val="00041AC0"/>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2765"/>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08E"/>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431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4DE"/>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43B"/>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5E1"/>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3F3"/>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4752"/>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1C2"/>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1E7"/>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D87"/>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2028"/>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3F2"/>
    <w:rsid w:val="0046186C"/>
    <w:rsid w:val="0046188C"/>
    <w:rsid w:val="004623A3"/>
    <w:rsid w:val="00462D07"/>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0D2"/>
    <w:rsid w:val="00541313"/>
    <w:rsid w:val="00541390"/>
    <w:rsid w:val="00541A22"/>
    <w:rsid w:val="005422AF"/>
    <w:rsid w:val="00542491"/>
    <w:rsid w:val="00543262"/>
    <w:rsid w:val="00543BAE"/>
    <w:rsid w:val="00544728"/>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379"/>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2A"/>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A0"/>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6BB"/>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23F"/>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7C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04"/>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652"/>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3E4E"/>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4A9B"/>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3EF4"/>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39"/>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5CA6"/>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14"/>
    <w:rsid w:val="00A70E4C"/>
    <w:rsid w:val="00A7178B"/>
    <w:rsid w:val="00A719B8"/>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635"/>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0B1B"/>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0AF"/>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6E75"/>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2FB0"/>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416"/>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456"/>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2B04"/>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58B"/>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65"/>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29CC"/>
    <w:rsid w:val="00E1385B"/>
    <w:rsid w:val="00E141C7"/>
    <w:rsid w:val="00E14672"/>
    <w:rsid w:val="00E161F1"/>
    <w:rsid w:val="00E16923"/>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A82"/>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D6EAF"/>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BA"/>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200AB8"/>
  <w15:docId w15:val="{7D3B0965-BA31-4AD6-9B46-6698E3818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uiPriority w:val="99"/>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Citation List,본문(내용),List Paragraph (numbered (a))"/>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Citation List Char,본문(내용) Char,List Paragraph (numbered (a))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BD0785"/>
  </w:style>
  <w:style w:type="paragraph" w:customStyle="1" w:styleId="xl76">
    <w:name w:val="xl76"/>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bidi="ar-SA"/>
    </w:rPr>
  </w:style>
  <w:style w:type="paragraph" w:customStyle="1" w:styleId="xl77">
    <w:name w:val="xl77"/>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bidi="ar-SA"/>
    </w:rPr>
  </w:style>
  <w:style w:type="paragraph" w:customStyle="1" w:styleId="xl78">
    <w:name w:val="xl78"/>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bidi="ar-SA"/>
    </w:rPr>
  </w:style>
  <w:style w:type="paragraph" w:customStyle="1" w:styleId="xl79">
    <w:name w:val="xl79"/>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bidi="ar-SA"/>
    </w:rPr>
  </w:style>
  <w:style w:type="paragraph" w:customStyle="1" w:styleId="xl80">
    <w:name w:val="xl80"/>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ar-SA"/>
    </w:rPr>
  </w:style>
  <w:style w:type="paragraph" w:customStyle="1" w:styleId="xl81">
    <w:name w:val="xl81"/>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bidi="ar-SA"/>
    </w:rPr>
  </w:style>
  <w:style w:type="paragraph" w:customStyle="1" w:styleId="xl82">
    <w:name w:val="xl82"/>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bidi="ar-SA"/>
    </w:rPr>
  </w:style>
  <w:style w:type="paragraph" w:customStyle="1" w:styleId="xl83">
    <w:name w:val="xl83"/>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bidi="ar-SA"/>
    </w:rPr>
  </w:style>
  <w:style w:type="paragraph" w:customStyle="1" w:styleId="xl84">
    <w:name w:val="xl84"/>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bidi="ar-SA"/>
    </w:rPr>
  </w:style>
  <w:style w:type="paragraph" w:customStyle="1" w:styleId="xl85">
    <w:name w:val="xl85"/>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bidi="ar-SA"/>
    </w:rPr>
  </w:style>
  <w:style w:type="paragraph" w:customStyle="1" w:styleId="xl86">
    <w:name w:val="xl86"/>
    <w:basedOn w:val="Normal"/>
    <w:rsid w:val="00B90B1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7">
    <w:name w:val="xl87"/>
    <w:basedOn w:val="Normal"/>
    <w:rsid w:val="00B90B1B"/>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8">
    <w:name w:val="xl88"/>
    <w:basedOn w:val="Normal"/>
    <w:rsid w:val="00B90B1B"/>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bidi="ar-SA"/>
    </w:rPr>
  </w:style>
  <w:style w:type="paragraph" w:customStyle="1" w:styleId="xl89">
    <w:name w:val="xl89"/>
    <w:basedOn w:val="Normal"/>
    <w:rsid w:val="00B90B1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bidi="ar-SA"/>
    </w:rPr>
  </w:style>
  <w:style w:type="paragraph" w:customStyle="1" w:styleId="1">
    <w:name w:val="1"/>
    <w:basedOn w:val="Normal"/>
    <w:next w:val="Title"/>
    <w:link w:val="a"/>
    <w:qFormat/>
    <w:rsid w:val="00B90B1B"/>
    <w:pPr>
      <w:jc w:val="center"/>
    </w:pPr>
    <w:rPr>
      <w:rFonts w:ascii="Arial Armenian" w:eastAsiaTheme="minorEastAsia" w:hAnsi="Arial Armenian" w:cstheme="minorBidi"/>
      <w:szCs w:val="22"/>
      <w:lang w:val="en-US" w:eastAsia="en-US" w:bidi="ar-SA"/>
    </w:rPr>
  </w:style>
  <w:style w:type="character" w:customStyle="1" w:styleId="a">
    <w:name w:val="Название Знак"/>
    <w:link w:val="1"/>
    <w:rsid w:val="00B90B1B"/>
    <w:rPr>
      <w:rFonts w:ascii="Arial Armenian" w:eastAsiaTheme="minorEastAsia" w:hAnsi="Arial Armenian" w:cstheme="minorBidi"/>
      <w:sz w:val="24"/>
      <w:szCs w:val="22"/>
      <w:lang w:val="en-US" w:eastAsia="en-US" w:bidi="ar-SA"/>
    </w:rPr>
  </w:style>
  <w:style w:type="character" w:customStyle="1" w:styleId="CommentTextChar">
    <w:name w:val="Comment Text Char"/>
    <w:basedOn w:val="DefaultParagraphFont"/>
    <w:link w:val="CommentText"/>
    <w:semiHidden/>
    <w:rsid w:val="00B90B1B"/>
    <w:rPr>
      <w:rFonts w:ascii="Times Armenian" w:hAnsi="Times Armenian"/>
    </w:rPr>
  </w:style>
  <w:style w:type="character" w:customStyle="1" w:styleId="CommentSubjectChar">
    <w:name w:val="Comment Subject Char"/>
    <w:basedOn w:val="CommentTextChar"/>
    <w:link w:val="CommentSubject"/>
    <w:semiHidden/>
    <w:rsid w:val="00B90B1B"/>
    <w:rPr>
      <w:rFonts w:ascii="Times Armenian" w:hAnsi="Times Armenian"/>
      <w:b/>
      <w:bCs/>
    </w:rPr>
  </w:style>
  <w:style w:type="character" w:customStyle="1" w:styleId="EndnoteTextChar">
    <w:name w:val="Endnote Text Char"/>
    <w:basedOn w:val="DefaultParagraphFont"/>
    <w:link w:val="EndnoteText"/>
    <w:semiHidden/>
    <w:rsid w:val="00B90B1B"/>
    <w:rPr>
      <w:rFonts w:ascii="Times Armenian" w:hAnsi="Times Armenian"/>
    </w:rPr>
  </w:style>
  <w:style w:type="character" w:customStyle="1" w:styleId="DocumentMapChar">
    <w:name w:val="Document Map Char"/>
    <w:basedOn w:val="DefaultParagraphFont"/>
    <w:link w:val="DocumentMap"/>
    <w:semiHidden/>
    <w:rsid w:val="00B90B1B"/>
    <w:rPr>
      <w:rFonts w:ascii="Tahoma" w:hAnsi="Tahoma" w:cs="Tahoma"/>
      <w:shd w:val="clear" w:color="auto" w:fill="000080"/>
    </w:rPr>
  </w:style>
  <w:style w:type="character" w:customStyle="1" w:styleId="CharChar12">
    <w:name w:val="Char Char12"/>
    <w:rsid w:val="00B90B1B"/>
    <w:rPr>
      <w:rFonts w:ascii="Arial LatArm" w:hAnsi="Arial LatArm"/>
      <w:sz w:val="24"/>
      <w:lang w:val="en-US"/>
    </w:rPr>
  </w:style>
  <w:style w:type="paragraph" w:customStyle="1" w:styleId="11">
    <w:name w:val="Указатель 11"/>
    <w:basedOn w:val="Normal"/>
    <w:rsid w:val="00B90B1B"/>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0">
    <w:name w:val="Указатель1"/>
    <w:basedOn w:val="Normal"/>
    <w:rsid w:val="00B90B1B"/>
    <w:pPr>
      <w:suppressAutoHyphens/>
      <w:spacing w:line="100" w:lineRule="atLeast"/>
    </w:pPr>
    <w:rPr>
      <w:kern w:val="1"/>
      <w:sz w:val="20"/>
      <w:szCs w:val="20"/>
      <w:lang w:val="en-AU" w:eastAsia="ar-SA" w:bidi="ar-SA"/>
    </w:rPr>
  </w:style>
  <w:style w:type="character" w:customStyle="1" w:styleId="CharChar4">
    <w:name w:val="Char Char4"/>
    <w:locked/>
    <w:rsid w:val="00B90B1B"/>
    <w:rPr>
      <w:sz w:val="24"/>
      <w:szCs w:val="24"/>
      <w:lang w:val="en-US" w:eastAsia="en-US" w:bidi="ar-SA"/>
    </w:rPr>
  </w:style>
  <w:style w:type="paragraph" w:customStyle="1" w:styleId="msonormalcxspmiddle">
    <w:name w:val="msonormalcxspmiddle"/>
    <w:basedOn w:val="Normal"/>
    <w:rsid w:val="00B90B1B"/>
    <w:pPr>
      <w:spacing w:before="100" w:beforeAutospacing="1" w:after="100" w:afterAutospacing="1"/>
    </w:pPr>
    <w:rPr>
      <w:lang w:val="en-US" w:eastAsia="en-US" w:bidi="ar-SA"/>
    </w:rPr>
  </w:style>
  <w:style w:type="paragraph" w:customStyle="1" w:styleId="msonormalcxspmiddlecxspmiddle">
    <w:name w:val="msonormalcxspmiddlecxspmiddle"/>
    <w:basedOn w:val="Normal"/>
    <w:rsid w:val="00B90B1B"/>
    <w:pPr>
      <w:spacing w:before="100" w:beforeAutospacing="1" w:after="100" w:afterAutospacing="1"/>
    </w:pPr>
    <w:rPr>
      <w:lang w:val="en-US" w:eastAsia="en-US" w:bidi="ar-SA"/>
    </w:rPr>
  </w:style>
  <w:style w:type="paragraph" w:customStyle="1" w:styleId="msonormalcxspmiddlecxsplast">
    <w:name w:val="msonormalcxspmiddlecxsplast"/>
    <w:basedOn w:val="Normal"/>
    <w:rsid w:val="00B90B1B"/>
    <w:pPr>
      <w:spacing w:before="100" w:beforeAutospacing="1" w:after="100" w:afterAutospacing="1"/>
    </w:pPr>
    <w:rPr>
      <w:lang w:val="en-US" w:eastAsia="en-US" w:bidi="ar-SA"/>
    </w:rPr>
  </w:style>
  <w:style w:type="character" w:customStyle="1" w:styleId="CharChar5">
    <w:name w:val="Char Char5"/>
    <w:locked/>
    <w:rsid w:val="00B90B1B"/>
    <w:rPr>
      <w:sz w:val="24"/>
      <w:szCs w:val="24"/>
      <w:lang w:val="en-US" w:eastAsia="en-US" w:bidi="ar-SA"/>
    </w:rPr>
  </w:style>
  <w:style w:type="paragraph" w:customStyle="1" w:styleId="Normal1">
    <w:name w:val="Normal+1"/>
    <w:basedOn w:val="Normal"/>
    <w:next w:val="Normal"/>
    <w:uiPriority w:val="99"/>
    <w:rsid w:val="00B90B1B"/>
    <w:pPr>
      <w:autoSpaceDE w:val="0"/>
      <w:autoSpaceDN w:val="0"/>
      <w:adjustRightInd w:val="0"/>
    </w:pPr>
    <w:rPr>
      <w:rFonts w:ascii="GHEA Mariam" w:hAnsi="GHEA Mariam"/>
      <w:lang w:bidi="ar-SA"/>
    </w:rPr>
  </w:style>
  <w:style w:type="character" w:customStyle="1" w:styleId="gi">
    <w:name w:val="gi"/>
    <w:rsid w:val="00B90B1B"/>
  </w:style>
  <w:style w:type="paragraph" w:styleId="NoSpacing">
    <w:name w:val="No Spacing"/>
    <w:uiPriority w:val="1"/>
    <w:qFormat/>
    <w:rsid w:val="00B90B1B"/>
    <w:rPr>
      <w:rFonts w:ascii="Calibri" w:hAnsi="Calibri"/>
      <w:sz w:val="22"/>
      <w:szCs w:val="22"/>
      <w:lang w:bidi="ar-SA"/>
    </w:rPr>
  </w:style>
  <w:style w:type="character" w:customStyle="1" w:styleId="UnresolvedMention1">
    <w:name w:val="Unresolved Mention1"/>
    <w:basedOn w:val="DefaultParagraphFont"/>
    <w:uiPriority w:val="99"/>
    <w:semiHidden/>
    <w:unhideWhenUsed/>
    <w:rsid w:val="00B90B1B"/>
    <w:rPr>
      <w:color w:val="605E5C"/>
      <w:shd w:val="clear" w:color="auto" w:fill="E1DFDD"/>
    </w:rPr>
  </w:style>
  <w:style w:type="paragraph" w:customStyle="1" w:styleId="msonormalmrcssattr">
    <w:name w:val="msonormal_mr_css_attr"/>
    <w:basedOn w:val="Normal"/>
    <w:rsid w:val="00B90B1B"/>
    <w:pPr>
      <w:spacing w:before="100" w:beforeAutospacing="1" w:after="100" w:afterAutospacing="1"/>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07D08-0EAF-49AC-BF05-E6F8C0B78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2073</TotalTime>
  <Pages>92</Pages>
  <Words>20091</Words>
  <Characters>114524</Characters>
  <Application>Microsoft Office Word</Application>
  <DocSecurity>0</DocSecurity>
  <Lines>954</Lines>
  <Paragraphs>268</Paragraphs>
  <ScaleCrop>false</ScaleCrop>
  <HeadingPairs>
    <vt:vector size="6" baseType="variant">
      <vt:variant>
        <vt:lpstr>Title</vt:lpstr>
      </vt:variant>
      <vt:variant>
        <vt:i4>1</vt:i4>
      </vt:variant>
      <vt:variant>
        <vt:lpstr>Headings</vt:lpstr>
      </vt:variant>
      <vt:variant>
        <vt:i4>7</vt:i4>
      </vt:variant>
      <vt:variant>
        <vt:lpstr>Название</vt:lpstr>
      </vt:variant>
      <vt:variant>
        <vt:i4>1</vt:i4>
      </vt:variant>
    </vt:vector>
  </HeadingPairs>
  <TitlesOfParts>
    <vt:vector size="9" baseType="lpstr">
      <vt:lpstr/>
      <vt:lpstr>        </vt:lpstr>
      <vt:lpstr>        1.1.	Предметом закупки является приобретение Сжатый природный газ (далее — также</vt:lpstr>
      <vt:lpstr>        Приложение № 1,1</vt:lpstr>
      <vt:lpstr>        ПОЛНОЕ ОПИСАНИЕ</vt:lpstr>
      <vt:lpstr>        предлагаемого товара</vt:lpstr>
      <vt:lpstr>        </vt:lpstr>
      <vt:lpstr>        под кодом "ШМАКТ-GHAPDzB-25/8</vt:lpstr>
      <vt:lpstr/>
    </vt:vector>
  </TitlesOfParts>
  <Company/>
  <LinksUpToDate>false</LinksUpToDate>
  <CharactersWithSpaces>134347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Acer</cp:lastModifiedBy>
  <cp:revision>1277</cp:revision>
  <cp:lastPrinted>2018-02-16T07:12:00Z</cp:lastPrinted>
  <dcterms:created xsi:type="dcterms:W3CDTF">2019-10-28T07:04:00Z</dcterms:created>
  <dcterms:modified xsi:type="dcterms:W3CDTF">2025-11-21T13:33:00Z</dcterms:modified>
</cp:coreProperties>
</file>